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67EE83" w14:textId="77777777" w:rsidR="009A557D" w:rsidRPr="009A557D" w:rsidRDefault="009A557D" w:rsidP="009A557D">
      <w:pPr>
        <w:keepNext/>
        <w:keepLines/>
        <w:spacing w:before="240" w:after="120"/>
        <w:jc w:val="both"/>
        <w:outlineLvl w:val="0"/>
        <w:rPr>
          <w:rFonts w:ascii="Arial" w:hAnsi="Arial"/>
          <w:b/>
          <w:color w:val="21873F"/>
          <w:sz w:val="36"/>
          <w:szCs w:val="32"/>
          <w:lang w:eastAsia="fr-FR"/>
        </w:rPr>
      </w:pPr>
      <w:bookmarkStart w:id="0" w:name="_Toc129267888"/>
      <w:bookmarkStart w:id="1" w:name="_Toc188950970"/>
      <w:r w:rsidRPr="009A557D">
        <w:rPr>
          <w:rFonts w:ascii="Arial" w:hAnsi="Arial"/>
          <w:b/>
          <w:color w:val="21873F"/>
          <w:sz w:val="36"/>
          <w:szCs w:val="32"/>
          <w:lang w:eastAsia="fr-FR"/>
        </w:rPr>
        <w:t>73.01 Investissements pour la diversification des activités et des productions agricoles</w:t>
      </w:r>
      <w:bookmarkEnd w:id="0"/>
      <w:bookmarkEnd w:id="1"/>
    </w:p>
    <w:p w14:paraId="0935E392" w14:textId="77777777" w:rsidR="009A557D" w:rsidRPr="009A557D" w:rsidRDefault="009A557D" w:rsidP="009A557D">
      <w:pPr>
        <w:spacing w:before="120" w:after="120"/>
        <w:jc w:val="both"/>
        <w:rPr>
          <w:rFonts w:ascii="Arial" w:eastAsia="Calibri" w:hAnsi="Arial"/>
          <w:szCs w:val="22"/>
          <w:lang w:eastAsia="fr-FR"/>
        </w:rPr>
      </w:pPr>
      <w:bookmarkStart w:id="2" w:name="_Hlk204951960"/>
    </w:p>
    <w:p w14:paraId="7368128E" w14:textId="77777777" w:rsidR="009A557D" w:rsidRPr="009A557D" w:rsidRDefault="009A557D" w:rsidP="009A557D">
      <w:pPr>
        <w:keepNext/>
        <w:keepLines/>
        <w:spacing w:before="40" w:after="120"/>
        <w:jc w:val="both"/>
        <w:outlineLvl w:val="1"/>
        <w:rPr>
          <w:rFonts w:ascii="Arial" w:eastAsia="Calibri" w:hAnsi="Arial"/>
          <w:b/>
          <w:color w:val="21873F"/>
          <w:sz w:val="26"/>
          <w:szCs w:val="26"/>
          <w:lang w:eastAsia="fr-FR"/>
        </w:rPr>
      </w:pPr>
      <w:r w:rsidRPr="009A557D">
        <w:rPr>
          <w:rFonts w:ascii="Arial" w:eastAsia="Calibri" w:hAnsi="Arial"/>
          <w:b/>
          <w:color w:val="21873F"/>
          <w:sz w:val="26"/>
          <w:szCs w:val="26"/>
          <w:lang w:eastAsia="fr-FR"/>
        </w:rPr>
        <w:t xml:space="preserve">Objectifs de l’intervention </w:t>
      </w:r>
    </w:p>
    <w:p w14:paraId="7A9CCC77"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Cette intervention viser à favoriser la diversification des productions et des activit</w:t>
      </w:r>
      <w:r w:rsidRPr="009A557D">
        <w:rPr>
          <w:rFonts w:ascii="Arial" w:eastAsia="Calibri" w:hAnsi="Arial" w:hint="eastAsia"/>
          <w:szCs w:val="22"/>
          <w:lang w:eastAsia="fr-FR"/>
        </w:rPr>
        <w:t>é</w:t>
      </w:r>
      <w:r w:rsidRPr="009A557D">
        <w:rPr>
          <w:rFonts w:ascii="Arial" w:eastAsia="Calibri" w:hAnsi="Arial"/>
          <w:szCs w:val="22"/>
          <w:lang w:eastAsia="fr-FR"/>
        </w:rPr>
        <w:t>s agricoles afin de renforcer la p</w:t>
      </w:r>
      <w:r w:rsidRPr="009A557D">
        <w:rPr>
          <w:rFonts w:ascii="Arial" w:eastAsia="Calibri" w:hAnsi="Arial" w:hint="eastAsia"/>
          <w:szCs w:val="22"/>
          <w:lang w:eastAsia="fr-FR"/>
        </w:rPr>
        <w:t>é</w:t>
      </w:r>
      <w:r w:rsidRPr="009A557D">
        <w:rPr>
          <w:rFonts w:ascii="Arial" w:eastAsia="Calibri" w:hAnsi="Arial"/>
          <w:szCs w:val="22"/>
          <w:lang w:eastAsia="fr-FR"/>
        </w:rPr>
        <w:t>rennisation, la comp</w:t>
      </w:r>
      <w:r w:rsidRPr="009A557D">
        <w:rPr>
          <w:rFonts w:ascii="Arial" w:eastAsia="Calibri" w:hAnsi="Arial" w:hint="eastAsia"/>
          <w:szCs w:val="22"/>
          <w:lang w:eastAsia="fr-FR"/>
        </w:rPr>
        <w:t>é</w:t>
      </w:r>
      <w:r w:rsidRPr="009A557D">
        <w:rPr>
          <w:rFonts w:ascii="Arial" w:eastAsia="Calibri" w:hAnsi="Arial"/>
          <w:szCs w:val="22"/>
          <w:lang w:eastAsia="fr-FR"/>
        </w:rPr>
        <w:t>titivit</w:t>
      </w:r>
      <w:r w:rsidRPr="009A557D">
        <w:rPr>
          <w:rFonts w:ascii="Arial" w:eastAsia="Calibri" w:hAnsi="Arial" w:hint="eastAsia"/>
          <w:szCs w:val="22"/>
          <w:lang w:eastAsia="fr-FR"/>
        </w:rPr>
        <w:t>é</w:t>
      </w:r>
      <w:r w:rsidRPr="009A557D">
        <w:rPr>
          <w:rFonts w:ascii="Arial" w:eastAsia="Calibri" w:hAnsi="Arial"/>
          <w:szCs w:val="22"/>
          <w:lang w:eastAsia="fr-FR"/>
        </w:rPr>
        <w:t xml:space="preserve"> et le revenu des exploitations. Cette </w:t>
      </w:r>
      <w:r w:rsidRPr="009A557D">
        <w:rPr>
          <w:rFonts w:ascii="Arial" w:eastAsia="Calibri" w:hAnsi="Arial" w:hint="eastAsia"/>
          <w:szCs w:val="22"/>
          <w:lang w:eastAsia="fr-FR"/>
        </w:rPr>
        <w:t>é</w:t>
      </w:r>
      <w:r w:rsidRPr="009A557D">
        <w:rPr>
          <w:rFonts w:ascii="Arial" w:eastAsia="Calibri" w:hAnsi="Arial"/>
          <w:szCs w:val="22"/>
          <w:lang w:eastAsia="fr-FR"/>
        </w:rPr>
        <w:t xml:space="preserve">volution contribuera </w:t>
      </w:r>
      <w:r w:rsidRPr="009A557D">
        <w:rPr>
          <w:rFonts w:ascii="Arial" w:eastAsia="Calibri" w:hAnsi="Arial" w:hint="eastAsia"/>
          <w:szCs w:val="22"/>
          <w:lang w:eastAsia="fr-FR"/>
        </w:rPr>
        <w:t>à</w:t>
      </w:r>
      <w:r w:rsidRPr="009A557D">
        <w:rPr>
          <w:rFonts w:ascii="Arial" w:eastAsia="Calibri" w:hAnsi="Arial"/>
          <w:szCs w:val="22"/>
          <w:lang w:eastAsia="fr-FR"/>
        </w:rPr>
        <w:t xml:space="preserve"> l’</w:t>
      </w:r>
      <w:r w:rsidRPr="009A557D">
        <w:rPr>
          <w:rFonts w:ascii="Arial" w:eastAsia="Calibri" w:hAnsi="Arial" w:hint="eastAsia"/>
          <w:szCs w:val="22"/>
          <w:lang w:eastAsia="fr-FR"/>
        </w:rPr>
        <w:t>a</w:t>
      </w:r>
      <w:r w:rsidRPr="009A557D">
        <w:rPr>
          <w:rFonts w:ascii="Arial" w:eastAsia="Calibri" w:hAnsi="Arial"/>
          <w:szCs w:val="22"/>
          <w:lang w:eastAsia="fr-FR"/>
        </w:rPr>
        <w:t>utosuffisance alimentaire des territoires en favorisant l’</w:t>
      </w:r>
      <w:r w:rsidRPr="009A557D">
        <w:rPr>
          <w:rFonts w:ascii="Arial" w:eastAsia="Calibri" w:hAnsi="Arial" w:hint="eastAsia"/>
          <w:szCs w:val="22"/>
          <w:lang w:eastAsia="fr-FR"/>
        </w:rPr>
        <w:t>é</w:t>
      </w:r>
      <w:r w:rsidRPr="009A557D">
        <w:rPr>
          <w:rFonts w:ascii="Arial" w:eastAsia="Calibri" w:hAnsi="Arial"/>
          <w:szCs w:val="22"/>
          <w:lang w:eastAsia="fr-FR"/>
        </w:rPr>
        <w:t>mergence de circuits courts.</w:t>
      </w:r>
    </w:p>
    <w:p w14:paraId="6C5CED3C" w14:textId="77777777" w:rsidR="009A557D" w:rsidRPr="009A557D" w:rsidRDefault="009A557D" w:rsidP="009A557D">
      <w:pPr>
        <w:spacing w:before="120" w:after="120"/>
        <w:jc w:val="both"/>
        <w:rPr>
          <w:rFonts w:ascii="Arial" w:eastAsia="Calibri" w:hAnsi="Arial"/>
          <w:szCs w:val="22"/>
          <w:lang w:eastAsia="fr-FR"/>
        </w:rPr>
      </w:pPr>
    </w:p>
    <w:p w14:paraId="44060850" w14:textId="77777777" w:rsidR="009A557D" w:rsidRPr="009A557D" w:rsidRDefault="009A557D" w:rsidP="009A557D">
      <w:pPr>
        <w:keepNext/>
        <w:keepLines/>
        <w:spacing w:before="40" w:after="120"/>
        <w:jc w:val="both"/>
        <w:outlineLvl w:val="1"/>
        <w:rPr>
          <w:rFonts w:ascii="Arial" w:eastAsia="Calibri" w:hAnsi="Arial"/>
          <w:b/>
          <w:color w:val="21873F"/>
          <w:sz w:val="26"/>
          <w:szCs w:val="26"/>
          <w:lang w:eastAsia="fr-FR"/>
        </w:rPr>
      </w:pPr>
      <w:r w:rsidRPr="009A557D">
        <w:rPr>
          <w:rFonts w:ascii="Arial" w:eastAsia="Calibri" w:hAnsi="Arial"/>
          <w:b/>
          <w:color w:val="21873F"/>
          <w:sz w:val="26"/>
          <w:szCs w:val="26"/>
          <w:lang w:eastAsia="fr-FR"/>
        </w:rPr>
        <w:t>Description de l'intervention</w:t>
      </w:r>
    </w:p>
    <w:p w14:paraId="3679C618"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 xml:space="preserve">L’intervention Investissements pour la diversification des activités et des productions agricoles est composée de deux volets : </w:t>
      </w:r>
    </w:p>
    <w:p w14:paraId="78B1692C" w14:textId="77777777" w:rsidR="009A557D" w:rsidRPr="009A557D" w:rsidRDefault="009A557D" w:rsidP="009A557D">
      <w:pPr>
        <w:numPr>
          <w:ilvl w:val="0"/>
          <w:numId w:val="2"/>
        </w:numPr>
        <w:spacing w:before="120" w:after="120"/>
        <w:contextualSpacing/>
        <w:jc w:val="both"/>
        <w:rPr>
          <w:rFonts w:ascii="Arial" w:eastAsia="Calibri" w:hAnsi="Arial"/>
          <w:szCs w:val="22"/>
          <w:lang w:eastAsia="fr-FR"/>
        </w:rPr>
      </w:pPr>
      <w:r w:rsidRPr="009A557D">
        <w:rPr>
          <w:rFonts w:ascii="Arial" w:eastAsia="Calibri" w:hAnsi="Arial"/>
          <w:szCs w:val="22"/>
          <w:lang w:eastAsia="fr-FR"/>
        </w:rPr>
        <w:t xml:space="preserve">Mise en place et développement de productions émergentes en région  </w:t>
      </w:r>
    </w:p>
    <w:p w14:paraId="491CB0C0" w14:textId="77777777" w:rsidR="009A557D" w:rsidRPr="009A557D" w:rsidRDefault="009A557D" w:rsidP="009A557D">
      <w:pPr>
        <w:numPr>
          <w:ilvl w:val="0"/>
          <w:numId w:val="2"/>
        </w:numPr>
        <w:spacing w:before="120" w:after="120"/>
        <w:contextualSpacing/>
        <w:jc w:val="both"/>
        <w:rPr>
          <w:rFonts w:ascii="Arial" w:eastAsia="Calibri" w:hAnsi="Arial"/>
          <w:szCs w:val="22"/>
          <w:lang w:eastAsia="fr-FR"/>
        </w:rPr>
      </w:pPr>
      <w:r w:rsidRPr="009A557D">
        <w:rPr>
          <w:rFonts w:ascii="Arial" w:eastAsia="Calibri" w:hAnsi="Arial"/>
          <w:szCs w:val="22"/>
          <w:lang w:eastAsia="fr-FR"/>
        </w:rPr>
        <w:t>Transformation-commercialisation de produits agricoles</w:t>
      </w:r>
    </w:p>
    <w:p w14:paraId="6CB581A6" w14:textId="77777777" w:rsidR="009A557D" w:rsidRPr="009A557D" w:rsidRDefault="009A557D" w:rsidP="009A557D">
      <w:pPr>
        <w:spacing w:before="120" w:after="120"/>
        <w:jc w:val="both"/>
        <w:rPr>
          <w:rFonts w:ascii="Arial" w:eastAsia="Calibri" w:hAnsi="Arial"/>
          <w:szCs w:val="22"/>
          <w:lang w:eastAsia="fr-FR"/>
        </w:rPr>
      </w:pPr>
    </w:p>
    <w:p w14:paraId="0A3BBD96" w14:textId="77777777" w:rsidR="009A557D" w:rsidRPr="009A557D" w:rsidRDefault="009A557D" w:rsidP="009A557D">
      <w:pPr>
        <w:keepNext/>
        <w:keepLines/>
        <w:spacing w:before="40" w:after="120"/>
        <w:jc w:val="both"/>
        <w:outlineLvl w:val="2"/>
        <w:rPr>
          <w:rFonts w:ascii="Arial" w:eastAsia="Calibri" w:hAnsi="Arial"/>
          <w:color w:val="248146"/>
          <w:sz w:val="22"/>
          <w:szCs w:val="24"/>
          <w:u w:val="single"/>
          <w:lang w:eastAsia="fr-FR"/>
        </w:rPr>
      </w:pPr>
      <w:r w:rsidRPr="009A557D">
        <w:rPr>
          <w:rFonts w:ascii="Arial" w:eastAsia="Calibri" w:hAnsi="Arial"/>
          <w:color w:val="248146"/>
          <w:sz w:val="22"/>
          <w:szCs w:val="24"/>
          <w:u w:val="single"/>
          <w:lang w:eastAsia="fr-FR"/>
        </w:rPr>
        <w:t>Liste des investissements ou actions éligibles</w:t>
      </w:r>
    </w:p>
    <w:p w14:paraId="30E4D5C5" w14:textId="77777777" w:rsidR="009A557D" w:rsidRPr="009A557D" w:rsidRDefault="009A557D" w:rsidP="009A557D">
      <w:pPr>
        <w:spacing w:before="120" w:after="120"/>
        <w:jc w:val="both"/>
        <w:rPr>
          <w:rFonts w:ascii="Arial" w:eastAsia="Calibri" w:hAnsi="Arial"/>
          <w:b/>
          <w:bCs/>
          <w:szCs w:val="22"/>
          <w:u w:val="single"/>
          <w:lang w:eastAsia="fr-FR"/>
        </w:rPr>
      </w:pPr>
    </w:p>
    <w:p w14:paraId="55E9BBD5" w14:textId="77777777" w:rsidR="009A557D" w:rsidRPr="009A557D" w:rsidRDefault="009A557D" w:rsidP="009A557D">
      <w:pPr>
        <w:numPr>
          <w:ilvl w:val="0"/>
          <w:numId w:val="4"/>
        </w:numPr>
        <w:spacing w:before="120" w:after="120"/>
        <w:jc w:val="both"/>
        <w:rPr>
          <w:rFonts w:ascii="Arial" w:eastAsia="Calibri" w:hAnsi="Arial"/>
          <w:szCs w:val="22"/>
          <w:lang w:eastAsia="fr-FR"/>
        </w:rPr>
      </w:pPr>
      <w:r w:rsidRPr="009A557D">
        <w:rPr>
          <w:rFonts w:ascii="Arial" w:eastAsia="Calibri" w:hAnsi="Arial"/>
          <w:b/>
          <w:bCs/>
          <w:szCs w:val="22"/>
          <w:u w:val="single"/>
          <w:lang w:eastAsia="fr-FR"/>
        </w:rPr>
        <w:t>Mise en place et développement de productions émergentes en région</w:t>
      </w:r>
      <w:r w:rsidRPr="009A557D">
        <w:rPr>
          <w:rFonts w:ascii="Arial" w:eastAsia="Calibri" w:hAnsi="Arial"/>
          <w:szCs w:val="22"/>
          <w:lang w:eastAsia="fr-FR"/>
        </w:rPr>
        <w:t xml:space="preserve">  </w:t>
      </w:r>
    </w:p>
    <w:p w14:paraId="02D7CF59"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Les coûts suivants sont éligibles :</w:t>
      </w:r>
    </w:p>
    <w:p w14:paraId="2C3A2B33" w14:textId="77777777" w:rsidR="009A557D" w:rsidRPr="009A557D" w:rsidRDefault="009A557D" w:rsidP="009A557D">
      <w:pPr>
        <w:numPr>
          <w:ilvl w:val="0"/>
          <w:numId w:val="3"/>
        </w:numPr>
        <w:spacing w:before="120" w:after="120"/>
        <w:jc w:val="both"/>
        <w:rPr>
          <w:rFonts w:ascii="Arial" w:eastAsia="Calibri" w:hAnsi="Arial"/>
          <w:szCs w:val="22"/>
          <w:lang w:eastAsia="fr-FR"/>
        </w:rPr>
      </w:pPr>
      <w:r w:rsidRPr="009A557D">
        <w:rPr>
          <w:rFonts w:ascii="Arial" w:eastAsia="Calibri" w:hAnsi="Arial"/>
          <w:szCs w:val="22"/>
          <w:lang w:eastAsia="fr-FR"/>
        </w:rPr>
        <w:t>Acquisition et plantation de végétaux constituant une culture pérenne ou pluriannuelle ;</w:t>
      </w:r>
    </w:p>
    <w:p w14:paraId="4E982144" w14:textId="77777777" w:rsidR="009A557D" w:rsidRPr="009A557D" w:rsidRDefault="009A557D" w:rsidP="009A557D">
      <w:pPr>
        <w:numPr>
          <w:ilvl w:val="0"/>
          <w:numId w:val="3"/>
        </w:numPr>
        <w:spacing w:before="120" w:after="120"/>
        <w:jc w:val="both"/>
        <w:rPr>
          <w:rFonts w:ascii="Arial" w:eastAsia="Calibri" w:hAnsi="Arial"/>
          <w:szCs w:val="22"/>
          <w:lang w:eastAsia="fr-FR"/>
        </w:rPr>
      </w:pPr>
      <w:r w:rsidRPr="009A557D">
        <w:rPr>
          <w:rFonts w:ascii="Arial" w:eastAsia="Calibri" w:hAnsi="Arial"/>
          <w:szCs w:val="22"/>
          <w:lang w:eastAsia="fr-FR"/>
        </w:rPr>
        <w:t>Achat, construction, aménagements intérieurs et extérieurs des bâtiments destinés à la mise en place ou au développement de productions peu présentes à l’exclusion des bâtiments éligibles au dispositif « Modernisation et adaptation des exploitations d’élevage au dérèglement climatique » ;</w:t>
      </w:r>
    </w:p>
    <w:p w14:paraId="3D410119" w14:textId="77777777" w:rsidR="009A557D" w:rsidRPr="009A557D" w:rsidRDefault="009A557D" w:rsidP="009A557D">
      <w:pPr>
        <w:numPr>
          <w:ilvl w:val="0"/>
          <w:numId w:val="3"/>
        </w:numPr>
        <w:spacing w:before="120" w:after="120"/>
        <w:jc w:val="both"/>
        <w:rPr>
          <w:rFonts w:ascii="Arial" w:eastAsia="Calibri" w:hAnsi="Arial"/>
          <w:szCs w:val="22"/>
          <w:lang w:eastAsia="fr-FR"/>
        </w:rPr>
      </w:pPr>
      <w:r w:rsidRPr="009A557D">
        <w:rPr>
          <w:rFonts w:ascii="Arial" w:eastAsia="Calibri" w:hAnsi="Arial"/>
          <w:szCs w:val="22"/>
          <w:lang w:eastAsia="fr-FR"/>
        </w:rPr>
        <w:t>Matériels productifs destinés à la mise en place ou au développement de productions peu présentes en région (y compris les serres) ;</w:t>
      </w:r>
    </w:p>
    <w:p w14:paraId="01D3FC4B" w14:textId="77777777" w:rsidR="009A557D" w:rsidRPr="009A557D" w:rsidRDefault="009A557D" w:rsidP="009A557D">
      <w:pPr>
        <w:numPr>
          <w:ilvl w:val="0"/>
          <w:numId w:val="3"/>
        </w:numPr>
        <w:spacing w:before="120" w:after="120"/>
        <w:jc w:val="both"/>
        <w:rPr>
          <w:rFonts w:ascii="Arial" w:eastAsia="Calibri" w:hAnsi="Arial"/>
          <w:szCs w:val="22"/>
          <w:lang w:eastAsia="fr-FR"/>
        </w:rPr>
      </w:pPr>
      <w:r w:rsidRPr="009A557D">
        <w:rPr>
          <w:rFonts w:ascii="Arial" w:eastAsia="Calibri" w:hAnsi="Arial"/>
          <w:szCs w:val="22"/>
          <w:lang w:eastAsia="fr-FR"/>
        </w:rPr>
        <w:t>Matériels motorisés spécifiques à l’opération, c’est à dire dédiés à la mise en place ou au développement de productions peu présentes ;</w:t>
      </w:r>
    </w:p>
    <w:p w14:paraId="3C82856A" w14:textId="77777777" w:rsidR="009A557D" w:rsidRPr="009A557D" w:rsidRDefault="009A557D" w:rsidP="009A557D">
      <w:pPr>
        <w:numPr>
          <w:ilvl w:val="0"/>
          <w:numId w:val="3"/>
        </w:numPr>
        <w:spacing w:before="120" w:after="120"/>
        <w:jc w:val="both"/>
        <w:rPr>
          <w:rFonts w:ascii="Arial" w:eastAsia="Calibri" w:hAnsi="Arial"/>
          <w:szCs w:val="22"/>
          <w:lang w:eastAsia="fr-FR"/>
        </w:rPr>
      </w:pPr>
      <w:r w:rsidRPr="009A557D">
        <w:rPr>
          <w:rFonts w:ascii="Arial" w:eastAsia="Calibri" w:hAnsi="Arial"/>
          <w:szCs w:val="22"/>
          <w:lang w:eastAsia="fr-FR"/>
        </w:rPr>
        <w:t>Installations de production d’énergie renouvelable ne bénéficiant pas d’un soutien tarifaire (obligation d’achat ou appel d’offre Commission de Régulation de l’Energie) ;</w:t>
      </w:r>
    </w:p>
    <w:p w14:paraId="764507E0" w14:textId="77777777" w:rsidR="009A557D" w:rsidRPr="009A557D" w:rsidRDefault="009A557D" w:rsidP="009A557D">
      <w:pPr>
        <w:numPr>
          <w:ilvl w:val="0"/>
          <w:numId w:val="3"/>
        </w:numPr>
        <w:spacing w:before="120" w:after="120"/>
        <w:jc w:val="both"/>
        <w:rPr>
          <w:rFonts w:ascii="Arial" w:eastAsia="Calibri" w:hAnsi="Arial"/>
          <w:szCs w:val="22"/>
          <w:lang w:eastAsia="fr-FR"/>
        </w:rPr>
      </w:pPr>
      <w:r w:rsidRPr="009A557D">
        <w:rPr>
          <w:rFonts w:ascii="Arial" w:eastAsia="Calibri" w:hAnsi="Arial"/>
          <w:szCs w:val="22"/>
          <w:lang w:eastAsia="fr-FR"/>
        </w:rPr>
        <w:t>Investissements immatériels dédiés au projet.</w:t>
      </w:r>
    </w:p>
    <w:p w14:paraId="514C2172" w14:textId="77777777" w:rsidR="009A557D" w:rsidRPr="009A557D" w:rsidRDefault="009A557D" w:rsidP="009A557D">
      <w:pPr>
        <w:spacing w:before="120" w:after="120"/>
        <w:jc w:val="both"/>
        <w:rPr>
          <w:rFonts w:ascii="Arial" w:eastAsia="Calibri" w:hAnsi="Arial"/>
          <w:szCs w:val="22"/>
          <w:lang w:eastAsia="fr-FR"/>
        </w:rPr>
      </w:pPr>
    </w:p>
    <w:p w14:paraId="70AC0307"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 xml:space="preserve">Précision sur les serres : équipements visant à mettre place du maraîchage ou de la production horticole dédiée aux PPAM (plantes à parfum, aromatiques et médicinales), y compris en aquaponie, afin de diversifier la production sur le territoire. Par conséquent sont exclus les équipements de serres à la production horticole des plantes d’ornements. </w:t>
      </w:r>
    </w:p>
    <w:p w14:paraId="11FD23F9" w14:textId="77777777" w:rsidR="009A557D" w:rsidRPr="009A557D" w:rsidRDefault="009A557D" w:rsidP="009A557D">
      <w:pPr>
        <w:spacing w:before="120" w:after="120"/>
        <w:jc w:val="both"/>
        <w:rPr>
          <w:rFonts w:ascii="Arial" w:eastAsia="Calibri" w:hAnsi="Arial"/>
          <w:b/>
          <w:bCs/>
          <w:szCs w:val="22"/>
          <w:u w:val="single"/>
          <w:lang w:eastAsia="fr-FR"/>
        </w:rPr>
      </w:pPr>
    </w:p>
    <w:p w14:paraId="3759C7D2" w14:textId="77777777" w:rsidR="009A557D" w:rsidRPr="009A557D" w:rsidRDefault="009A557D" w:rsidP="009A557D">
      <w:pPr>
        <w:numPr>
          <w:ilvl w:val="0"/>
          <w:numId w:val="4"/>
        </w:numPr>
        <w:spacing w:before="120" w:after="120"/>
        <w:jc w:val="both"/>
        <w:rPr>
          <w:rFonts w:ascii="Arial" w:eastAsia="Calibri" w:hAnsi="Arial"/>
          <w:b/>
          <w:bCs/>
          <w:szCs w:val="22"/>
          <w:u w:val="single"/>
          <w:lang w:eastAsia="fr-FR"/>
        </w:rPr>
      </w:pPr>
      <w:r w:rsidRPr="009A557D">
        <w:rPr>
          <w:rFonts w:ascii="Arial" w:eastAsia="Calibri" w:hAnsi="Arial"/>
          <w:b/>
          <w:bCs/>
          <w:szCs w:val="22"/>
          <w:u w:val="single"/>
          <w:lang w:eastAsia="fr-FR"/>
        </w:rPr>
        <w:t>Transformation-commercialisation de produits agricoles</w:t>
      </w:r>
    </w:p>
    <w:p w14:paraId="0A539E41" w14:textId="77777777" w:rsidR="009A557D" w:rsidRPr="009A557D" w:rsidRDefault="009A557D" w:rsidP="009A557D">
      <w:pPr>
        <w:spacing w:before="120" w:after="120"/>
        <w:jc w:val="both"/>
        <w:rPr>
          <w:rFonts w:ascii="Arial" w:eastAsia="Calibri" w:hAnsi="Arial"/>
          <w:b/>
          <w:bCs/>
          <w:szCs w:val="22"/>
          <w:u w:val="single"/>
          <w:lang w:eastAsia="fr-FR"/>
        </w:rPr>
      </w:pPr>
    </w:p>
    <w:p w14:paraId="44EAEAB8" w14:textId="77777777" w:rsidR="009A557D" w:rsidRPr="004D384A" w:rsidRDefault="009A557D" w:rsidP="009A557D">
      <w:pPr>
        <w:spacing w:before="120" w:after="120"/>
        <w:jc w:val="both"/>
        <w:rPr>
          <w:rFonts w:ascii="Arial" w:eastAsia="Calibri" w:hAnsi="Arial"/>
          <w:b/>
          <w:bCs/>
          <w:i/>
          <w:iCs/>
          <w:strike/>
          <w:szCs w:val="22"/>
          <w:highlight w:val="yellow"/>
          <w:lang w:eastAsia="fr-FR"/>
        </w:rPr>
      </w:pPr>
      <w:r w:rsidRPr="004D384A">
        <w:rPr>
          <w:rFonts w:ascii="Arial" w:eastAsia="Calibri" w:hAnsi="Arial"/>
          <w:b/>
          <w:bCs/>
          <w:i/>
          <w:iCs/>
          <w:strike/>
          <w:szCs w:val="22"/>
          <w:highlight w:val="yellow"/>
          <w:lang w:eastAsia="fr-FR"/>
        </w:rPr>
        <w:t>Précisions règlementaires et définitions de l’Union européenne :</w:t>
      </w:r>
    </w:p>
    <w:p w14:paraId="033B7D26" w14:textId="77777777" w:rsidR="009A557D" w:rsidRPr="004D384A" w:rsidRDefault="009A557D" w:rsidP="009A557D">
      <w:pPr>
        <w:spacing w:before="120" w:after="120"/>
        <w:jc w:val="both"/>
        <w:rPr>
          <w:rFonts w:ascii="Arial" w:eastAsia="Calibri" w:hAnsi="Arial"/>
          <w:i/>
          <w:iCs/>
          <w:strike/>
          <w:szCs w:val="22"/>
          <w:highlight w:val="yellow"/>
          <w:lang w:eastAsia="fr-FR"/>
        </w:rPr>
      </w:pPr>
      <w:r w:rsidRPr="004D384A">
        <w:rPr>
          <w:rFonts w:ascii="Arial" w:eastAsia="Calibri" w:hAnsi="Arial"/>
          <w:i/>
          <w:iCs/>
          <w:strike/>
          <w:szCs w:val="22"/>
          <w:highlight w:val="yellow"/>
          <w:lang w:eastAsia="fr-FR"/>
        </w:rPr>
        <w:t xml:space="preserve"> </w:t>
      </w:r>
      <w:r w:rsidRPr="004D384A">
        <w:rPr>
          <w:rFonts w:ascii="Arial" w:eastAsia="Calibri" w:hAnsi="Arial"/>
          <w:i/>
          <w:iCs/>
          <w:strike/>
          <w:szCs w:val="22"/>
          <w:highlight w:val="yellow"/>
          <w:u w:val="single"/>
          <w:lang w:eastAsia="fr-FR"/>
        </w:rPr>
        <w:t>« Produits agricoles » :</w:t>
      </w:r>
      <w:r w:rsidRPr="004D384A">
        <w:rPr>
          <w:rFonts w:ascii="Arial" w:eastAsia="Calibri" w:hAnsi="Arial"/>
          <w:i/>
          <w:iCs/>
          <w:strike/>
          <w:szCs w:val="22"/>
          <w:highlight w:val="yellow"/>
          <w:lang w:eastAsia="fr-FR"/>
        </w:rPr>
        <w:t xml:space="preserve">  les produits énumérés à l’annexe I du traité du TFUE, à l’exclusion à l’exception des produits de la pêche, ainsi que la production de coton et les taillis à courte rotation</w:t>
      </w:r>
    </w:p>
    <w:p w14:paraId="1C3CC84A" w14:textId="77777777" w:rsidR="009A557D" w:rsidRPr="004D384A" w:rsidRDefault="009A557D" w:rsidP="009A557D">
      <w:pPr>
        <w:spacing w:before="120" w:after="120"/>
        <w:jc w:val="both"/>
        <w:rPr>
          <w:rFonts w:ascii="Arial" w:eastAsia="Calibri" w:hAnsi="Arial"/>
          <w:i/>
          <w:iCs/>
          <w:strike/>
          <w:szCs w:val="22"/>
          <w:highlight w:val="yellow"/>
          <w:lang w:eastAsia="fr-FR"/>
        </w:rPr>
      </w:pPr>
      <w:r w:rsidRPr="004D384A">
        <w:rPr>
          <w:rFonts w:ascii="Arial" w:eastAsia="Calibri" w:hAnsi="Arial"/>
          <w:i/>
          <w:iCs/>
          <w:strike/>
          <w:szCs w:val="22"/>
          <w:highlight w:val="yellow"/>
          <w:u w:val="single"/>
          <w:lang w:eastAsia="fr-FR"/>
        </w:rPr>
        <w:t>« Transformation de produits agricoles » :</w:t>
      </w:r>
      <w:r w:rsidRPr="004D384A">
        <w:rPr>
          <w:rFonts w:ascii="Arial" w:eastAsia="Calibri" w:hAnsi="Arial"/>
          <w:i/>
          <w:iCs/>
          <w:strike/>
          <w:szCs w:val="22"/>
          <w:highlight w:val="yellow"/>
          <w:lang w:eastAsia="fr-FR"/>
        </w:rPr>
        <w:t xml:space="preserve"> toute opération portant sur un produit agricole qui aboutit à un produit qui est aussi un produit agricole, à l’exception des activités réalisées dans l’exploitation agricole qui sont nécessaires à la préparation d’un produit animal ou végétal destiné à la première vente </w:t>
      </w:r>
      <w:r w:rsidRPr="004D384A">
        <w:rPr>
          <w:rFonts w:ascii="Arial" w:eastAsia="Calibri" w:hAnsi="Arial"/>
          <w:i/>
          <w:iCs/>
          <w:strike/>
          <w:szCs w:val="22"/>
          <w:highlight w:val="yellow"/>
          <w:lang w:eastAsia="fr-FR"/>
        </w:rPr>
        <w:lastRenderedPageBreak/>
        <w:t>; Concernent la transformation, la commercialisation et/ou le développement de produits agricoles relevant de l'annexe I du traité ou du coton, à l'exclusion des produits de la pêche; le résultat du processus de production peut être un produit ne relevant pas de cette annexe;</w:t>
      </w:r>
    </w:p>
    <w:p w14:paraId="62DC7C2D" w14:textId="77777777" w:rsidR="009A557D" w:rsidRPr="004D384A" w:rsidRDefault="009A557D" w:rsidP="009A557D">
      <w:pPr>
        <w:spacing w:before="120" w:after="120"/>
        <w:jc w:val="both"/>
        <w:rPr>
          <w:rFonts w:ascii="Arial" w:eastAsia="Calibri" w:hAnsi="Arial"/>
          <w:i/>
          <w:iCs/>
          <w:strike/>
          <w:szCs w:val="22"/>
          <w:lang w:eastAsia="fr-FR"/>
        </w:rPr>
      </w:pPr>
      <w:r w:rsidRPr="004D384A">
        <w:rPr>
          <w:rFonts w:ascii="Arial" w:eastAsia="Calibri" w:hAnsi="Arial"/>
          <w:i/>
          <w:iCs/>
          <w:strike/>
          <w:szCs w:val="22"/>
          <w:highlight w:val="yellow"/>
          <w:u w:val="single"/>
          <w:lang w:eastAsia="fr-FR"/>
        </w:rPr>
        <w:t>« Commercialisation de produits agricoles »</w:t>
      </w:r>
      <w:r w:rsidRPr="004D384A">
        <w:rPr>
          <w:rFonts w:ascii="Arial" w:eastAsia="Calibri" w:hAnsi="Arial"/>
          <w:i/>
          <w:iCs/>
          <w:strike/>
          <w:szCs w:val="22"/>
          <w:highlight w:val="yellow"/>
          <w:lang w:eastAsia="fr-FR"/>
        </w:rPr>
        <w:t xml:space="preserve"> : la détention ou l’exposition en vue de la vente, de la mise en vente, de la livraison ou de toute autre forme de mise sur le marché, à l’exception de la première vente par un producteur primaire à des revendeurs ou à des transformateurs et de toute activité consistant à préparer un produit en vue de cette vente. La vente par un producteur primaire à des consommateurs finaux est considérée comme une commercialisation si elle a lieu dans des locaux distincts réservés à cette activité.</w:t>
      </w:r>
    </w:p>
    <w:p w14:paraId="3F94AB28" w14:textId="77777777" w:rsidR="009A557D" w:rsidRPr="009A557D" w:rsidRDefault="009A557D" w:rsidP="009A557D">
      <w:pPr>
        <w:spacing w:before="120" w:after="120"/>
        <w:jc w:val="both"/>
        <w:rPr>
          <w:rFonts w:ascii="Arial" w:eastAsia="Calibri" w:hAnsi="Arial"/>
          <w:szCs w:val="22"/>
          <w:lang w:eastAsia="fr-FR"/>
        </w:rPr>
      </w:pPr>
    </w:p>
    <w:p w14:paraId="4576EB15"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 xml:space="preserve">Les coûts suivants sont éligibles : </w:t>
      </w:r>
    </w:p>
    <w:p w14:paraId="7E255E64" w14:textId="77777777" w:rsidR="009A557D" w:rsidRPr="009A557D" w:rsidRDefault="009A557D" w:rsidP="009A557D">
      <w:pPr>
        <w:numPr>
          <w:ilvl w:val="0"/>
          <w:numId w:val="3"/>
        </w:numPr>
        <w:spacing w:before="120" w:after="120"/>
        <w:jc w:val="both"/>
        <w:rPr>
          <w:rFonts w:ascii="Arial" w:eastAsia="Calibri" w:hAnsi="Arial"/>
          <w:szCs w:val="22"/>
          <w:lang w:eastAsia="fr-FR"/>
        </w:rPr>
      </w:pPr>
      <w:r w:rsidRPr="009A557D">
        <w:rPr>
          <w:rFonts w:ascii="Arial" w:eastAsia="Calibri" w:hAnsi="Arial"/>
          <w:szCs w:val="22"/>
          <w:lang w:eastAsia="fr-FR"/>
        </w:rPr>
        <w:t>Achat, construction, aménagements intérieurs et extérieurs des bâtiments destinés à la transformation, au conditionnement et à la commercialisation des productions agricoles issues des exploitations agricoles ;</w:t>
      </w:r>
    </w:p>
    <w:p w14:paraId="7AA31364" w14:textId="3611D1EA" w:rsidR="009A557D" w:rsidRPr="009A557D" w:rsidRDefault="009A557D" w:rsidP="009A557D">
      <w:pPr>
        <w:numPr>
          <w:ilvl w:val="0"/>
          <w:numId w:val="3"/>
        </w:numPr>
        <w:spacing w:before="120" w:after="120"/>
        <w:jc w:val="both"/>
        <w:rPr>
          <w:rFonts w:ascii="Arial" w:eastAsia="Calibri" w:hAnsi="Arial"/>
          <w:szCs w:val="22"/>
          <w:lang w:eastAsia="fr-FR"/>
        </w:rPr>
      </w:pPr>
      <w:r w:rsidRPr="009A557D">
        <w:rPr>
          <w:rFonts w:ascii="Arial" w:eastAsia="Calibri" w:hAnsi="Arial"/>
          <w:szCs w:val="22"/>
          <w:lang w:eastAsia="fr-FR"/>
        </w:rPr>
        <w:t xml:space="preserve">Matériel et équipements </w:t>
      </w:r>
      <w:r w:rsidRPr="004D384A">
        <w:rPr>
          <w:rFonts w:ascii="Arial" w:eastAsia="Calibri" w:hAnsi="Arial"/>
          <w:strike/>
          <w:szCs w:val="22"/>
          <w:highlight w:val="yellow"/>
          <w:lang w:eastAsia="fr-FR"/>
        </w:rPr>
        <w:t>nécessaires</w:t>
      </w:r>
      <w:r w:rsidR="004D384A">
        <w:rPr>
          <w:rFonts w:ascii="Arial" w:eastAsia="Calibri" w:hAnsi="Arial"/>
          <w:strike/>
          <w:szCs w:val="22"/>
          <w:highlight w:val="yellow"/>
          <w:lang w:eastAsia="fr-FR"/>
        </w:rPr>
        <w:t xml:space="preserve"> </w:t>
      </w:r>
      <w:r w:rsidRPr="004D384A">
        <w:rPr>
          <w:rFonts w:ascii="Arial" w:eastAsia="Calibri" w:hAnsi="Arial"/>
          <w:szCs w:val="22"/>
          <w:highlight w:val="yellow"/>
          <w:lang w:eastAsia="fr-FR"/>
        </w:rPr>
        <w:t>spécifiques dédiés</w:t>
      </w:r>
      <w:r w:rsidRPr="009A557D">
        <w:rPr>
          <w:rFonts w:ascii="Arial" w:eastAsia="Calibri" w:hAnsi="Arial"/>
          <w:szCs w:val="22"/>
          <w:lang w:eastAsia="fr-FR"/>
        </w:rPr>
        <w:t xml:space="preserve"> à la transformation, au conditionnement, au stockage et à la commercialisation de produits agricoles issus des exploitations agricoles ;</w:t>
      </w:r>
    </w:p>
    <w:p w14:paraId="5D2BE747" w14:textId="77777777" w:rsidR="009A557D" w:rsidRPr="009A557D" w:rsidRDefault="009A557D" w:rsidP="009A557D">
      <w:pPr>
        <w:numPr>
          <w:ilvl w:val="0"/>
          <w:numId w:val="3"/>
        </w:numPr>
        <w:spacing w:before="120" w:after="120"/>
        <w:jc w:val="both"/>
        <w:rPr>
          <w:rFonts w:ascii="Arial" w:eastAsia="Calibri" w:hAnsi="Arial"/>
          <w:i/>
          <w:iCs/>
          <w:szCs w:val="22"/>
          <w:lang w:eastAsia="fr-FR"/>
        </w:rPr>
      </w:pPr>
      <w:r w:rsidRPr="009A557D">
        <w:rPr>
          <w:rFonts w:ascii="Arial" w:eastAsia="Calibri" w:hAnsi="Arial"/>
          <w:szCs w:val="22"/>
          <w:lang w:eastAsia="fr-FR"/>
        </w:rPr>
        <w:t>Véhicules respectant les 2 conditions cumulatives suivantes : dont l’usage est entièrement dédié au projet de transformation-commercialisation et ayant bénéficié d’aménagement(s) spécifique(s) irréversibles liés à l’activité de transformation et/ou de commercialisation ;</w:t>
      </w:r>
    </w:p>
    <w:p w14:paraId="785463AF" w14:textId="77777777" w:rsidR="009A557D" w:rsidRPr="009A557D" w:rsidRDefault="009A557D" w:rsidP="009A557D">
      <w:pPr>
        <w:numPr>
          <w:ilvl w:val="0"/>
          <w:numId w:val="3"/>
        </w:numPr>
        <w:spacing w:before="120" w:after="120"/>
        <w:jc w:val="both"/>
        <w:rPr>
          <w:rFonts w:ascii="Arial" w:eastAsia="Calibri" w:hAnsi="Arial"/>
          <w:szCs w:val="22"/>
          <w:lang w:eastAsia="fr-FR"/>
        </w:rPr>
      </w:pPr>
      <w:r w:rsidRPr="009A557D">
        <w:rPr>
          <w:rFonts w:ascii="Arial" w:eastAsia="Calibri" w:hAnsi="Arial"/>
          <w:szCs w:val="22"/>
          <w:lang w:eastAsia="fr-FR"/>
        </w:rPr>
        <w:t xml:space="preserve">Installations de production d’énergie renouvelable ne bénéficiant pas d’un soutien tarifaire (obligation d’achat ou appel d’offre Commission de Régulation de l’Energie) ; </w:t>
      </w:r>
    </w:p>
    <w:p w14:paraId="5881290F" w14:textId="77777777" w:rsidR="009A557D" w:rsidRPr="009A557D" w:rsidRDefault="009A557D" w:rsidP="009A557D">
      <w:pPr>
        <w:numPr>
          <w:ilvl w:val="0"/>
          <w:numId w:val="3"/>
        </w:numPr>
        <w:spacing w:before="120" w:after="120"/>
        <w:jc w:val="both"/>
        <w:rPr>
          <w:rFonts w:ascii="Arial" w:eastAsia="Calibri" w:hAnsi="Arial"/>
          <w:szCs w:val="22"/>
          <w:lang w:eastAsia="fr-FR"/>
        </w:rPr>
      </w:pPr>
      <w:r w:rsidRPr="009A557D">
        <w:rPr>
          <w:rFonts w:ascii="Arial" w:eastAsia="Calibri" w:hAnsi="Arial"/>
          <w:szCs w:val="22"/>
          <w:lang w:eastAsia="fr-FR"/>
        </w:rPr>
        <w:t>Investissements immatériels dédiés au projet.</w:t>
      </w:r>
    </w:p>
    <w:p w14:paraId="6E110148" w14:textId="77777777" w:rsidR="009A557D" w:rsidRPr="009A557D" w:rsidRDefault="009A557D" w:rsidP="009A557D">
      <w:pPr>
        <w:spacing w:before="120" w:after="120"/>
        <w:jc w:val="both"/>
        <w:rPr>
          <w:rFonts w:ascii="Arial" w:eastAsia="Calibri" w:hAnsi="Arial"/>
          <w:szCs w:val="22"/>
          <w:lang w:eastAsia="fr-FR"/>
        </w:rPr>
      </w:pPr>
    </w:p>
    <w:p w14:paraId="1D6B2962" w14:textId="77777777" w:rsidR="009A557D" w:rsidRPr="009A557D" w:rsidRDefault="009A557D" w:rsidP="009A557D">
      <w:pPr>
        <w:keepNext/>
        <w:keepLines/>
        <w:spacing w:before="40" w:after="120"/>
        <w:jc w:val="both"/>
        <w:outlineLvl w:val="2"/>
        <w:rPr>
          <w:rFonts w:ascii="Arial" w:eastAsia="Calibri" w:hAnsi="Arial"/>
          <w:color w:val="248146"/>
          <w:sz w:val="22"/>
          <w:szCs w:val="24"/>
          <w:u w:val="single"/>
          <w:lang w:eastAsia="fr-FR"/>
        </w:rPr>
      </w:pPr>
      <w:r w:rsidRPr="009A557D">
        <w:rPr>
          <w:rFonts w:ascii="Arial" w:eastAsia="Calibri" w:hAnsi="Arial"/>
          <w:color w:val="248146"/>
          <w:sz w:val="22"/>
          <w:szCs w:val="24"/>
          <w:u w:val="single"/>
          <w:lang w:eastAsia="fr-FR"/>
        </w:rPr>
        <w:t>Inéligibilités</w:t>
      </w:r>
    </w:p>
    <w:p w14:paraId="331F62C1"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 xml:space="preserve">Les coûts suivants ne sont pas éligibles : </w:t>
      </w:r>
    </w:p>
    <w:p w14:paraId="561C4AE5" w14:textId="77777777" w:rsidR="009A557D" w:rsidRPr="009A557D" w:rsidRDefault="009A557D" w:rsidP="009A557D">
      <w:pPr>
        <w:numPr>
          <w:ilvl w:val="0"/>
          <w:numId w:val="5"/>
        </w:numPr>
        <w:spacing w:before="120" w:after="120"/>
        <w:jc w:val="both"/>
        <w:rPr>
          <w:rFonts w:ascii="Arial" w:eastAsia="Calibri" w:hAnsi="Arial"/>
          <w:szCs w:val="22"/>
          <w:lang w:eastAsia="fr-FR"/>
        </w:rPr>
      </w:pPr>
      <w:r w:rsidRPr="009A557D">
        <w:rPr>
          <w:rFonts w:ascii="Arial" w:eastAsia="Calibri" w:hAnsi="Arial"/>
          <w:szCs w:val="22"/>
          <w:lang w:eastAsia="fr-FR"/>
        </w:rPr>
        <w:t>Investissements destinés à l’agritourisme ;</w:t>
      </w:r>
    </w:p>
    <w:p w14:paraId="167229A8" w14:textId="77777777" w:rsidR="009A557D" w:rsidRPr="009A557D" w:rsidRDefault="009A557D" w:rsidP="009A557D">
      <w:pPr>
        <w:numPr>
          <w:ilvl w:val="0"/>
          <w:numId w:val="5"/>
        </w:numPr>
        <w:spacing w:before="120" w:after="120"/>
        <w:jc w:val="both"/>
        <w:rPr>
          <w:rFonts w:ascii="Arial" w:eastAsia="Calibri" w:hAnsi="Arial"/>
          <w:szCs w:val="22"/>
          <w:lang w:eastAsia="fr-FR"/>
        </w:rPr>
      </w:pPr>
      <w:r w:rsidRPr="009A557D">
        <w:rPr>
          <w:rFonts w:ascii="Arial" w:eastAsia="Calibri" w:hAnsi="Arial"/>
          <w:szCs w:val="22"/>
          <w:lang w:eastAsia="fr-FR"/>
        </w:rPr>
        <w:t>Les investissements financés par voie de crédit-bail ;</w:t>
      </w:r>
    </w:p>
    <w:p w14:paraId="34B4CC2D" w14:textId="77777777" w:rsidR="009A557D" w:rsidRPr="009A557D" w:rsidRDefault="009A557D" w:rsidP="009A557D">
      <w:pPr>
        <w:numPr>
          <w:ilvl w:val="0"/>
          <w:numId w:val="5"/>
        </w:numPr>
        <w:spacing w:before="120" w:after="120"/>
        <w:jc w:val="both"/>
        <w:rPr>
          <w:rFonts w:ascii="Arial" w:eastAsia="Calibri" w:hAnsi="Arial"/>
          <w:szCs w:val="22"/>
          <w:lang w:eastAsia="fr-FR"/>
        </w:rPr>
      </w:pPr>
      <w:r w:rsidRPr="009A557D">
        <w:rPr>
          <w:rFonts w:ascii="Arial" w:eastAsia="Calibri" w:hAnsi="Arial"/>
          <w:szCs w:val="22"/>
          <w:lang w:eastAsia="fr-FR"/>
        </w:rPr>
        <w:t>Investissements éligibles aux interventions de la fiche PSN 73.01 (Modernisation et adaptation des exploitations d’élevage au dérèglement climatique et Transition agroécologique des productions végétales) ;</w:t>
      </w:r>
    </w:p>
    <w:p w14:paraId="1709B264" w14:textId="77777777" w:rsidR="009A557D" w:rsidRPr="009A557D" w:rsidRDefault="009A557D" w:rsidP="009A557D">
      <w:pPr>
        <w:numPr>
          <w:ilvl w:val="0"/>
          <w:numId w:val="5"/>
        </w:numPr>
        <w:spacing w:before="120" w:after="120"/>
        <w:jc w:val="both"/>
        <w:rPr>
          <w:rFonts w:ascii="Arial" w:eastAsia="Calibri" w:hAnsi="Arial"/>
          <w:szCs w:val="22"/>
          <w:lang w:eastAsia="fr-FR"/>
        </w:rPr>
      </w:pPr>
      <w:r w:rsidRPr="009A557D">
        <w:rPr>
          <w:rFonts w:ascii="Arial" w:eastAsia="Calibri" w:hAnsi="Arial"/>
          <w:szCs w:val="22"/>
          <w:lang w:eastAsia="fr-FR"/>
        </w:rPr>
        <w:t>Auto-construction hors fournitures sur factures (la liste des fournitures sera précisée dans les appels à projet) ;</w:t>
      </w:r>
    </w:p>
    <w:p w14:paraId="6A0D6A36" w14:textId="77777777" w:rsidR="009A557D" w:rsidRPr="009A557D" w:rsidRDefault="009A557D" w:rsidP="009A557D">
      <w:pPr>
        <w:numPr>
          <w:ilvl w:val="0"/>
          <w:numId w:val="5"/>
        </w:numPr>
        <w:spacing w:before="120" w:after="120"/>
        <w:jc w:val="both"/>
        <w:rPr>
          <w:rFonts w:ascii="Arial" w:eastAsia="Calibri" w:hAnsi="Arial"/>
          <w:szCs w:val="22"/>
          <w:lang w:eastAsia="fr-FR"/>
        </w:rPr>
      </w:pPr>
      <w:r w:rsidRPr="009A557D">
        <w:rPr>
          <w:rFonts w:ascii="Arial" w:eastAsia="Calibri" w:hAnsi="Arial"/>
          <w:szCs w:val="22"/>
          <w:lang w:eastAsia="fr-FR"/>
        </w:rPr>
        <w:t>Le matériel d’occasion ;</w:t>
      </w:r>
    </w:p>
    <w:p w14:paraId="1FB08930" w14:textId="77777777" w:rsidR="009A557D" w:rsidRPr="009A557D" w:rsidRDefault="009A557D" w:rsidP="009A557D">
      <w:pPr>
        <w:numPr>
          <w:ilvl w:val="0"/>
          <w:numId w:val="1"/>
        </w:numPr>
        <w:spacing w:before="120" w:after="120"/>
        <w:jc w:val="both"/>
        <w:rPr>
          <w:rFonts w:ascii="Arial" w:eastAsia="Calibri" w:hAnsi="Arial"/>
          <w:szCs w:val="22"/>
          <w:lang w:eastAsia="fr-FR"/>
        </w:rPr>
      </w:pPr>
      <w:r w:rsidRPr="009A557D">
        <w:rPr>
          <w:rFonts w:ascii="Arial" w:eastAsia="Calibri" w:hAnsi="Arial"/>
          <w:szCs w:val="22"/>
          <w:lang w:eastAsia="fr-FR"/>
        </w:rPr>
        <w:t xml:space="preserve">L’ensemble des coûts rendus inéligibles par les règlements européens et notamment ceux énumérés à l’article 73 du règlement européen n°2021/2115 : </w:t>
      </w:r>
    </w:p>
    <w:p w14:paraId="528BBBAC" w14:textId="77777777" w:rsidR="009A557D" w:rsidRPr="009A557D" w:rsidRDefault="009A557D" w:rsidP="009A557D">
      <w:pPr>
        <w:numPr>
          <w:ilvl w:val="0"/>
          <w:numId w:val="11"/>
        </w:numPr>
        <w:spacing w:before="120" w:after="120"/>
        <w:jc w:val="both"/>
        <w:rPr>
          <w:rFonts w:ascii="Arial" w:eastAsia="Calibri" w:hAnsi="Arial"/>
          <w:szCs w:val="22"/>
          <w:lang w:eastAsia="fr-FR"/>
        </w:rPr>
      </w:pPr>
      <w:r w:rsidRPr="009A557D">
        <w:rPr>
          <w:rFonts w:ascii="Arial" w:eastAsia="Calibri" w:hAnsi="Arial"/>
          <w:szCs w:val="22"/>
          <w:lang w:eastAsia="fr-FR"/>
        </w:rPr>
        <w:t>l’acquisition de droits de production agricole ;</w:t>
      </w:r>
    </w:p>
    <w:p w14:paraId="55AB8907" w14:textId="77777777" w:rsidR="009A557D" w:rsidRPr="009A557D" w:rsidRDefault="009A557D" w:rsidP="009A557D">
      <w:pPr>
        <w:numPr>
          <w:ilvl w:val="0"/>
          <w:numId w:val="11"/>
        </w:numPr>
        <w:spacing w:before="120" w:after="120"/>
        <w:jc w:val="both"/>
        <w:rPr>
          <w:rFonts w:ascii="Arial" w:eastAsia="Calibri" w:hAnsi="Arial"/>
          <w:szCs w:val="22"/>
          <w:lang w:eastAsia="fr-FR"/>
        </w:rPr>
      </w:pPr>
      <w:r w:rsidRPr="009A557D">
        <w:rPr>
          <w:rFonts w:ascii="Arial" w:eastAsia="Calibri" w:hAnsi="Arial"/>
          <w:szCs w:val="22"/>
          <w:lang w:eastAsia="fr-FR"/>
        </w:rPr>
        <w:t>l’acquisition de droits au paiement ;</w:t>
      </w:r>
    </w:p>
    <w:p w14:paraId="30B4BFB0" w14:textId="77777777" w:rsidR="009A557D" w:rsidRPr="009A557D" w:rsidRDefault="009A557D" w:rsidP="009A557D">
      <w:pPr>
        <w:numPr>
          <w:ilvl w:val="0"/>
          <w:numId w:val="11"/>
        </w:numPr>
        <w:spacing w:before="120" w:after="120"/>
        <w:jc w:val="both"/>
        <w:rPr>
          <w:rFonts w:ascii="Arial" w:eastAsia="Calibri" w:hAnsi="Arial"/>
          <w:szCs w:val="22"/>
          <w:lang w:eastAsia="fr-FR"/>
        </w:rPr>
      </w:pPr>
      <w:r w:rsidRPr="009A557D">
        <w:rPr>
          <w:rFonts w:ascii="Arial" w:eastAsia="Calibri" w:hAnsi="Arial"/>
          <w:szCs w:val="22"/>
          <w:lang w:eastAsia="fr-FR"/>
        </w:rPr>
        <w:t>l’achat de terrain pour un montant supérieur à 10 % des dépenses totales éligibles de l’opération concernée, à l’exception de l’achat de terrain aux fins de la protection de l’environnement et de la préservation des sols riches en carbone, ou de l’achat de terrain par de jeunes agriculteurs au moyen d’instruments financiers; dans le cas d’instruments financiers, ce plafond s’applique aux dépenses publiques éligibles versées au bénéficiaire final ou, dans le cas de garanties, au montant du prêt sous-jacent;</w:t>
      </w:r>
    </w:p>
    <w:p w14:paraId="212A9D3A" w14:textId="77777777" w:rsidR="009A557D" w:rsidRPr="009A557D" w:rsidRDefault="009A557D" w:rsidP="009A557D">
      <w:pPr>
        <w:numPr>
          <w:ilvl w:val="0"/>
          <w:numId w:val="11"/>
        </w:numPr>
        <w:spacing w:before="120" w:after="120"/>
        <w:jc w:val="both"/>
        <w:rPr>
          <w:rFonts w:ascii="Arial" w:eastAsia="Calibri" w:hAnsi="Arial"/>
          <w:szCs w:val="22"/>
          <w:lang w:eastAsia="fr-FR"/>
        </w:rPr>
      </w:pPr>
      <w:r w:rsidRPr="009A557D">
        <w:rPr>
          <w:rFonts w:ascii="Arial" w:eastAsia="Calibri" w:hAnsi="Arial"/>
          <w:szCs w:val="22"/>
          <w:lang w:eastAsia="fr-FR"/>
        </w:rPr>
        <w:t>l’acquisition d’animaux et l’acquisition de plantes annuelles ainsi que la plantation de ces dernières, à des fins autres que :</w:t>
      </w:r>
    </w:p>
    <w:p w14:paraId="7ADE8F30" w14:textId="77777777" w:rsidR="009A557D" w:rsidRPr="009A557D" w:rsidRDefault="009A557D" w:rsidP="009A557D">
      <w:pPr>
        <w:numPr>
          <w:ilvl w:val="0"/>
          <w:numId w:val="12"/>
        </w:numPr>
        <w:spacing w:before="120" w:after="120"/>
        <w:jc w:val="both"/>
        <w:rPr>
          <w:rFonts w:ascii="Arial" w:eastAsia="Calibri" w:hAnsi="Arial"/>
          <w:szCs w:val="22"/>
          <w:lang w:eastAsia="fr-FR"/>
        </w:rPr>
      </w:pPr>
      <w:r w:rsidRPr="009A557D">
        <w:rPr>
          <w:rFonts w:ascii="Arial" w:eastAsia="Calibri" w:hAnsi="Arial"/>
          <w:szCs w:val="22"/>
          <w:lang w:eastAsia="fr-FR"/>
        </w:rPr>
        <w:t>la reconstitution du potentiel agricole ou forestier à la suite de catastrophes naturelles, de phénomènes climatiques défavorables ou d’événements catastrophiques ;</w:t>
      </w:r>
    </w:p>
    <w:p w14:paraId="47280B77" w14:textId="77777777" w:rsidR="009A557D" w:rsidRPr="009A557D" w:rsidRDefault="009A557D" w:rsidP="009A557D">
      <w:pPr>
        <w:numPr>
          <w:ilvl w:val="0"/>
          <w:numId w:val="12"/>
        </w:numPr>
        <w:spacing w:before="120" w:after="120"/>
        <w:jc w:val="both"/>
        <w:rPr>
          <w:rFonts w:ascii="Arial" w:eastAsia="Calibri" w:hAnsi="Arial"/>
          <w:szCs w:val="22"/>
          <w:lang w:eastAsia="fr-FR"/>
        </w:rPr>
      </w:pPr>
      <w:r w:rsidRPr="009A557D">
        <w:rPr>
          <w:rFonts w:ascii="Arial" w:eastAsia="Calibri" w:hAnsi="Arial"/>
          <w:szCs w:val="22"/>
          <w:lang w:eastAsia="fr-FR"/>
        </w:rPr>
        <w:lastRenderedPageBreak/>
        <w:t>la protection des animaux d’élevage contre les grands prédateurs ou l’utilisation dans la sylviculture en lieu et place des machines ;</w:t>
      </w:r>
    </w:p>
    <w:p w14:paraId="664CA4C7" w14:textId="77777777" w:rsidR="009A557D" w:rsidRPr="009A557D" w:rsidRDefault="009A557D" w:rsidP="009A557D">
      <w:pPr>
        <w:numPr>
          <w:ilvl w:val="0"/>
          <w:numId w:val="12"/>
        </w:numPr>
        <w:spacing w:before="120" w:after="120"/>
        <w:jc w:val="both"/>
        <w:rPr>
          <w:rFonts w:ascii="Arial" w:eastAsia="Calibri" w:hAnsi="Arial"/>
          <w:szCs w:val="22"/>
          <w:lang w:eastAsia="fr-FR"/>
        </w:rPr>
      </w:pPr>
      <w:r w:rsidRPr="009A557D">
        <w:rPr>
          <w:rFonts w:ascii="Arial" w:eastAsia="Calibri" w:hAnsi="Arial"/>
          <w:szCs w:val="22"/>
          <w:lang w:eastAsia="fr-FR"/>
        </w:rPr>
        <w:t>la reproduction des races menacées au sens de l’article 2, point 24), du règlement (UE) 2016/1012 du Parlement européen et du Conseil au titre des engagements visés à l’article 70 ; ou</w:t>
      </w:r>
    </w:p>
    <w:p w14:paraId="255A4A40" w14:textId="77777777" w:rsidR="009A557D" w:rsidRPr="009A557D" w:rsidRDefault="009A557D" w:rsidP="009A557D">
      <w:pPr>
        <w:numPr>
          <w:ilvl w:val="0"/>
          <w:numId w:val="12"/>
        </w:numPr>
        <w:spacing w:before="120" w:after="120"/>
        <w:jc w:val="both"/>
        <w:rPr>
          <w:rFonts w:ascii="Arial" w:eastAsia="Calibri" w:hAnsi="Arial"/>
          <w:szCs w:val="22"/>
          <w:lang w:eastAsia="fr-FR"/>
        </w:rPr>
      </w:pPr>
      <w:r w:rsidRPr="009A557D">
        <w:rPr>
          <w:rFonts w:ascii="Arial" w:eastAsia="Calibri" w:hAnsi="Arial"/>
          <w:szCs w:val="22"/>
          <w:lang w:eastAsia="fr-FR"/>
        </w:rPr>
        <w:t>la préservation des variétés végétales menacées d’érosion génétique au titre des engagements visés à l’article 70 ;</w:t>
      </w:r>
    </w:p>
    <w:p w14:paraId="13DF3891" w14:textId="77777777" w:rsidR="009A557D" w:rsidRPr="009A557D" w:rsidRDefault="009A557D" w:rsidP="009A557D">
      <w:pPr>
        <w:numPr>
          <w:ilvl w:val="0"/>
          <w:numId w:val="11"/>
        </w:numPr>
        <w:spacing w:before="120" w:after="120"/>
        <w:jc w:val="both"/>
        <w:rPr>
          <w:rFonts w:ascii="Arial" w:eastAsia="Calibri" w:hAnsi="Arial"/>
          <w:szCs w:val="22"/>
          <w:lang w:eastAsia="fr-FR"/>
        </w:rPr>
      </w:pPr>
      <w:r w:rsidRPr="009A557D">
        <w:rPr>
          <w:rFonts w:ascii="Arial" w:eastAsia="Calibri" w:hAnsi="Arial"/>
          <w:szCs w:val="22"/>
          <w:lang w:eastAsia="fr-FR"/>
        </w:rPr>
        <w:t>les intérêts débiteurs, sauf en ce qui concerne des subventions accordées sous la forme de bonifications d’intérêts ou de contributions aux primes de garantie ;</w:t>
      </w:r>
    </w:p>
    <w:p w14:paraId="7589D8CE" w14:textId="77777777" w:rsidR="009A557D" w:rsidRPr="009A557D" w:rsidRDefault="009A557D" w:rsidP="009A557D">
      <w:pPr>
        <w:numPr>
          <w:ilvl w:val="0"/>
          <w:numId w:val="11"/>
        </w:numPr>
        <w:spacing w:before="120" w:after="120"/>
        <w:jc w:val="both"/>
        <w:rPr>
          <w:rFonts w:ascii="Arial" w:eastAsia="Calibri" w:hAnsi="Arial"/>
          <w:szCs w:val="22"/>
          <w:lang w:eastAsia="fr-FR"/>
        </w:rPr>
      </w:pPr>
      <w:r w:rsidRPr="009A557D">
        <w:rPr>
          <w:rFonts w:ascii="Arial" w:eastAsia="Calibri" w:hAnsi="Arial"/>
          <w:szCs w:val="22"/>
          <w:lang w:eastAsia="fr-FR"/>
        </w:rPr>
        <w:t>des investissements dans des infrastructures à grande échelle, telles qu’elles sont déterminées par les États membres dans leurs plans stratégiques relevant de la PAC, ne relevant pas des stratégies de développement local mené par les acteurs locaux définies à l’article 32 du règlement (UE) 2021/1060, à l’exception du haut débit, des mesures de prévention des inondations ou de protection des côtes visant à réduire les conséquences de catastrophes naturelles, de phénomènes climatiques défavorables ou d’événements catastrophiques susceptibles de se produire ;</w:t>
      </w:r>
    </w:p>
    <w:p w14:paraId="444F57A3" w14:textId="77777777" w:rsidR="009A557D" w:rsidRPr="009A557D" w:rsidRDefault="009A557D" w:rsidP="009A557D">
      <w:pPr>
        <w:numPr>
          <w:ilvl w:val="0"/>
          <w:numId w:val="11"/>
        </w:numPr>
        <w:spacing w:before="120" w:after="120"/>
        <w:jc w:val="both"/>
        <w:rPr>
          <w:rFonts w:ascii="Arial" w:eastAsia="Calibri" w:hAnsi="Arial"/>
          <w:szCs w:val="22"/>
          <w:lang w:eastAsia="fr-FR"/>
        </w:rPr>
      </w:pPr>
      <w:r w:rsidRPr="009A557D">
        <w:rPr>
          <w:rFonts w:ascii="Arial" w:eastAsia="Calibri" w:hAnsi="Arial"/>
          <w:szCs w:val="22"/>
          <w:lang w:eastAsia="fr-FR"/>
        </w:rPr>
        <w:t>les investissements dans le boisement non compatibles avec des objectifs en matière d’environnement et de climat conformes aux principes de gestion durable des forêts tels qu’ils sont définis dans les lignes directrices paneuropéennes pour le boisement et le reboisement.</w:t>
      </w:r>
    </w:p>
    <w:p w14:paraId="32E1EB59" w14:textId="77777777" w:rsidR="009A557D" w:rsidRPr="009A557D" w:rsidRDefault="009A557D" w:rsidP="009A557D">
      <w:pPr>
        <w:spacing w:before="120" w:after="120"/>
        <w:jc w:val="both"/>
        <w:rPr>
          <w:rFonts w:ascii="Arial" w:eastAsia="Calibri" w:hAnsi="Arial"/>
          <w:szCs w:val="22"/>
          <w:lang w:eastAsia="fr-FR"/>
        </w:rPr>
      </w:pPr>
    </w:p>
    <w:p w14:paraId="200E74B9" w14:textId="77777777" w:rsidR="009A557D" w:rsidRPr="009A557D" w:rsidRDefault="009A557D" w:rsidP="009A557D">
      <w:pPr>
        <w:spacing w:before="120" w:after="120"/>
        <w:jc w:val="both"/>
        <w:rPr>
          <w:rFonts w:ascii="Arial" w:eastAsia="Calibri" w:hAnsi="Arial"/>
          <w:b/>
          <w:bCs/>
          <w:szCs w:val="22"/>
          <w:lang w:eastAsia="fr-FR"/>
        </w:rPr>
      </w:pPr>
      <w:r w:rsidRPr="009A557D">
        <w:rPr>
          <w:rFonts w:ascii="Arial" w:eastAsia="Calibri" w:hAnsi="Arial"/>
          <w:b/>
          <w:bCs/>
          <w:szCs w:val="22"/>
          <w:lang w:eastAsia="fr-FR"/>
        </w:rPr>
        <w:t>Inéligibilités uniquement pour le volet Mise en place et développement de productions émergentes en région :</w:t>
      </w:r>
    </w:p>
    <w:p w14:paraId="65A0AA4E" w14:textId="695CD455" w:rsidR="009A557D" w:rsidRPr="009A557D" w:rsidRDefault="009A557D" w:rsidP="009A557D">
      <w:pPr>
        <w:numPr>
          <w:ilvl w:val="0"/>
          <w:numId w:val="6"/>
        </w:numPr>
        <w:spacing w:before="120" w:after="120"/>
        <w:jc w:val="both"/>
        <w:rPr>
          <w:rFonts w:ascii="Arial" w:eastAsia="Calibri" w:hAnsi="Arial"/>
          <w:szCs w:val="22"/>
          <w:lang w:eastAsia="fr-FR"/>
        </w:rPr>
      </w:pPr>
      <w:r w:rsidRPr="009A557D">
        <w:rPr>
          <w:rFonts w:ascii="Arial" w:eastAsia="Calibri" w:hAnsi="Arial"/>
          <w:szCs w:val="22"/>
          <w:lang w:eastAsia="fr-FR"/>
        </w:rPr>
        <w:t xml:space="preserve">Elevages bovin </w:t>
      </w:r>
      <w:r w:rsidRPr="004D384A">
        <w:rPr>
          <w:rFonts w:ascii="Arial" w:eastAsia="Calibri" w:hAnsi="Arial"/>
          <w:strike/>
          <w:szCs w:val="22"/>
          <w:highlight w:val="yellow"/>
          <w:lang w:eastAsia="fr-FR"/>
        </w:rPr>
        <w:t>(sauf bisons)</w:t>
      </w:r>
      <w:r w:rsidRPr="004D384A">
        <w:rPr>
          <w:rFonts w:ascii="Arial" w:eastAsia="Calibri" w:hAnsi="Arial"/>
          <w:szCs w:val="22"/>
          <w:highlight w:val="yellow"/>
          <w:lang w:eastAsia="fr-FR"/>
        </w:rPr>
        <w:t>,</w:t>
      </w:r>
      <w:r w:rsidRPr="009A557D">
        <w:rPr>
          <w:rFonts w:ascii="Arial" w:eastAsia="Calibri" w:hAnsi="Arial"/>
          <w:szCs w:val="22"/>
          <w:lang w:eastAsia="fr-FR"/>
        </w:rPr>
        <w:t xml:space="preserve"> </w:t>
      </w:r>
      <w:r w:rsidRPr="004D384A">
        <w:rPr>
          <w:rFonts w:ascii="Arial" w:eastAsia="Calibri" w:hAnsi="Arial"/>
          <w:szCs w:val="22"/>
          <w:highlight w:val="yellow"/>
          <w:lang w:eastAsia="fr-FR"/>
        </w:rPr>
        <w:t>ovin, caprin,</w:t>
      </w:r>
      <w:r w:rsidRPr="009A557D">
        <w:rPr>
          <w:rFonts w:ascii="Arial" w:eastAsia="Calibri" w:hAnsi="Arial"/>
          <w:szCs w:val="22"/>
          <w:lang w:eastAsia="fr-FR"/>
        </w:rPr>
        <w:t xml:space="preserve"> porcin et avicole, grandes cultures (céréales, oléagineux, protéagineux</w:t>
      </w:r>
      <w:r w:rsidR="00646DCF">
        <w:rPr>
          <w:rFonts w:ascii="Arial" w:eastAsia="Calibri" w:hAnsi="Arial"/>
          <w:szCs w:val="22"/>
          <w:lang w:eastAsia="fr-FR"/>
        </w:rPr>
        <w:t>, à l’exception de la moutarde</w:t>
      </w:r>
      <w:r w:rsidRPr="009A557D">
        <w:rPr>
          <w:rFonts w:ascii="Arial" w:eastAsia="Calibri" w:hAnsi="Arial"/>
          <w:szCs w:val="22"/>
          <w:lang w:eastAsia="fr-FR"/>
        </w:rPr>
        <w:t xml:space="preserve">) </w:t>
      </w:r>
      <w:r w:rsidRPr="004D384A">
        <w:rPr>
          <w:rFonts w:ascii="Arial" w:eastAsia="Calibri" w:hAnsi="Arial"/>
          <w:szCs w:val="22"/>
          <w:highlight w:val="yellow"/>
          <w:lang w:eastAsia="fr-FR"/>
        </w:rPr>
        <w:t>et cultures</w:t>
      </w:r>
      <w:r w:rsidR="00F20C59" w:rsidRPr="004D384A">
        <w:rPr>
          <w:rFonts w:ascii="Arial" w:eastAsia="Calibri" w:hAnsi="Arial"/>
          <w:szCs w:val="22"/>
          <w:highlight w:val="yellow"/>
          <w:lang w:eastAsia="fr-FR"/>
        </w:rPr>
        <w:t xml:space="preserve"> intermédiaires</w:t>
      </w:r>
      <w:r w:rsidRPr="004D384A">
        <w:rPr>
          <w:rFonts w:ascii="Arial" w:eastAsia="Calibri" w:hAnsi="Arial"/>
          <w:szCs w:val="22"/>
          <w:highlight w:val="yellow"/>
          <w:lang w:eastAsia="fr-FR"/>
        </w:rPr>
        <w:t xml:space="preserve"> à vocation énergétique</w:t>
      </w:r>
      <w:r w:rsidR="00F20C59" w:rsidRPr="004D384A">
        <w:rPr>
          <w:rFonts w:ascii="Arial" w:eastAsia="Calibri" w:hAnsi="Arial"/>
          <w:szCs w:val="22"/>
          <w:highlight w:val="yellow"/>
          <w:lang w:eastAsia="fr-FR"/>
        </w:rPr>
        <w:t xml:space="preserve"> (CIVE)</w:t>
      </w:r>
      <w:r w:rsidRPr="009A557D">
        <w:rPr>
          <w:rFonts w:ascii="Arial" w:eastAsia="Calibri" w:hAnsi="Arial"/>
          <w:szCs w:val="22"/>
          <w:lang w:eastAsia="fr-FR"/>
        </w:rPr>
        <w:t xml:space="preserve"> ; </w:t>
      </w:r>
    </w:p>
    <w:p w14:paraId="5FB26F04" w14:textId="77777777" w:rsidR="009A557D" w:rsidRPr="009A557D" w:rsidRDefault="009A557D" w:rsidP="009A557D">
      <w:pPr>
        <w:numPr>
          <w:ilvl w:val="0"/>
          <w:numId w:val="6"/>
        </w:numPr>
        <w:spacing w:before="120" w:after="120"/>
        <w:jc w:val="both"/>
        <w:rPr>
          <w:rFonts w:ascii="Arial" w:eastAsia="Calibri" w:hAnsi="Arial"/>
          <w:szCs w:val="22"/>
          <w:lang w:eastAsia="fr-FR"/>
        </w:rPr>
      </w:pPr>
      <w:r w:rsidRPr="009A557D">
        <w:rPr>
          <w:rFonts w:ascii="Arial" w:eastAsia="Calibri" w:hAnsi="Arial"/>
          <w:szCs w:val="22"/>
          <w:lang w:eastAsia="fr-FR"/>
        </w:rPr>
        <w:t>Productions aquacoles ; investissements spécifiques à l’élevage piscicole dans les projets d’aquaponie.</w:t>
      </w:r>
    </w:p>
    <w:p w14:paraId="5B59CFE2" w14:textId="77777777" w:rsidR="009A557D" w:rsidRPr="009A557D" w:rsidRDefault="009A557D" w:rsidP="009A557D">
      <w:pPr>
        <w:numPr>
          <w:ilvl w:val="0"/>
          <w:numId w:val="6"/>
        </w:numPr>
        <w:spacing w:before="120" w:after="120"/>
        <w:jc w:val="both"/>
        <w:rPr>
          <w:rFonts w:ascii="Arial" w:eastAsia="Calibri" w:hAnsi="Arial"/>
          <w:szCs w:val="22"/>
          <w:lang w:eastAsia="fr-FR"/>
        </w:rPr>
      </w:pPr>
      <w:r w:rsidRPr="009A557D">
        <w:rPr>
          <w:rFonts w:ascii="Arial" w:eastAsia="Calibri" w:hAnsi="Arial"/>
          <w:szCs w:val="22"/>
          <w:lang w:eastAsia="fr-FR"/>
        </w:rPr>
        <w:t>Productions viticoles.</w:t>
      </w:r>
    </w:p>
    <w:p w14:paraId="1F88EC5E" w14:textId="77777777" w:rsidR="009A557D" w:rsidRPr="009A557D" w:rsidRDefault="009A557D" w:rsidP="009A557D">
      <w:pPr>
        <w:spacing w:before="120" w:after="120"/>
        <w:jc w:val="both"/>
        <w:rPr>
          <w:rFonts w:ascii="Arial" w:eastAsia="Calibri" w:hAnsi="Arial"/>
          <w:b/>
          <w:bCs/>
          <w:szCs w:val="22"/>
          <w:lang w:eastAsia="fr-FR"/>
        </w:rPr>
      </w:pPr>
    </w:p>
    <w:p w14:paraId="62E08EC3" w14:textId="77777777" w:rsidR="009A557D" w:rsidRPr="009A557D" w:rsidRDefault="009A557D" w:rsidP="009A557D">
      <w:pPr>
        <w:spacing w:before="120" w:after="120"/>
        <w:jc w:val="both"/>
        <w:rPr>
          <w:rFonts w:ascii="Arial" w:eastAsia="Calibri" w:hAnsi="Arial"/>
          <w:b/>
          <w:bCs/>
          <w:szCs w:val="22"/>
          <w:lang w:eastAsia="fr-FR"/>
        </w:rPr>
      </w:pPr>
      <w:r w:rsidRPr="009A557D">
        <w:rPr>
          <w:rFonts w:ascii="Arial" w:eastAsia="Calibri" w:hAnsi="Arial"/>
          <w:b/>
          <w:bCs/>
          <w:szCs w:val="22"/>
          <w:lang w:eastAsia="fr-FR"/>
        </w:rPr>
        <w:t xml:space="preserve">Inéligibilités uniquement pour le volet Transformation-commercialisation de produits agricoles : </w:t>
      </w:r>
    </w:p>
    <w:p w14:paraId="5BD1CD05" w14:textId="77777777" w:rsidR="009A557D" w:rsidRPr="009A557D" w:rsidRDefault="009A557D" w:rsidP="009A557D">
      <w:pPr>
        <w:numPr>
          <w:ilvl w:val="0"/>
          <w:numId w:val="7"/>
        </w:numPr>
        <w:spacing w:before="120" w:after="120"/>
        <w:jc w:val="both"/>
        <w:rPr>
          <w:rFonts w:ascii="Arial" w:eastAsia="Calibri" w:hAnsi="Arial"/>
          <w:szCs w:val="22"/>
          <w:lang w:eastAsia="fr-FR"/>
        </w:rPr>
      </w:pPr>
      <w:r w:rsidRPr="009A557D">
        <w:rPr>
          <w:rFonts w:ascii="Arial" w:eastAsia="Calibri" w:hAnsi="Arial"/>
          <w:szCs w:val="22"/>
          <w:lang w:eastAsia="fr-FR"/>
        </w:rPr>
        <w:t xml:space="preserve">Les transformations-commercialisations de produits majoritairement non-agricoles (&gt;50% de produit entrant hors annexe 1 du TFUE). </w:t>
      </w:r>
    </w:p>
    <w:p w14:paraId="1AB30E2A" w14:textId="77777777" w:rsidR="009A557D" w:rsidRPr="009A557D" w:rsidRDefault="009A557D" w:rsidP="009A557D">
      <w:pPr>
        <w:spacing w:before="120" w:after="120"/>
        <w:jc w:val="both"/>
        <w:rPr>
          <w:rFonts w:ascii="Arial" w:eastAsia="Calibri" w:hAnsi="Arial"/>
          <w:szCs w:val="22"/>
          <w:lang w:eastAsia="fr-FR"/>
        </w:rPr>
      </w:pPr>
    </w:p>
    <w:p w14:paraId="62331076" w14:textId="77777777" w:rsidR="009A557D" w:rsidRPr="009A557D" w:rsidRDefault="009A557D" w:rsidP="009A557D">
      <w:pPr>
        <w:keepNext/>
        <w:keepLines/>
        <w:spacing w:before="40" w:after="120"/>
        <w:jc w:val="both"/>
        <w:outlineLvl w:val="2"/>
        <w:rPr>
          <w:rFonts w:ascii="Arial" w:eastAsia="Calibri" w:hAnsi="Arial"/>
          <w:color w:val="248146"/>
          <w:sz w:val="22"/>
          <w:szCs w:val="24"/>
          <w:u w:val="single"/>
          <w:lang w:eastAsia="fr-FR"/>
        </w:rPr>
      </w:pPr>
      <w:r w:rsidRPr="009A557D">
        <w:rPr>
          <w:rFonts w:ascii="Arial" w:eastAsia="Calibri" w:hAnsi="Arial"/>
          <w:color w:val="248146"/>
          <w:sz w:val="22"/>
          <w:szCs w:val="24"/>
          <w:u w:val="single"/>
          <w:lang w:eastAsia="fr-FR"/>
        </w:rPr>
        <w:t>Conditions d’éligibilité</w:t>
      </w:r>
    </w:p>
    <w:p w14:paraId="5C0B6957" w14:textId="63C251CB"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u w:val="single"/>
          <w:lang w:eastAsia="fr-FR"/>
        </w:rPr>
        <w:t>Projets stratégiques</w:t>
      </w:r>
      <w:r w:rsidRPr="009A557D">
        <w:rPr>
          <w:rFonts w:ascii="Arial" w:eastAsia="Calibri" w:hAnsi="Arial"/>
          <w:szCs w:val="22"/>
          <w:lang w:eastAsia="fr-FR"/>
        </w:rPr>
        <w:t> </w:t>
      </w:r>
      <w:r w:rsidRPr="00C747B6">
        <w:rPr>
          <w:rFonts w:ascii="Arial" w:eastAsia="Calibri" w:hAnsi="Arial"/>
          <w:szCs w:val="22"/>
          <w:lang w:eastAsia="fr-FR"/>
        </w:rPr>
        <w:t xml:space="preserve">: sont considérés comme des projets stratégiques les projets pour lesquels une étude ou un diagnostic </w:t>
      </w:r>
      <w:r w:rsidRPr="000116ED">
        <w:rPr>
          <w:rFonts w:ascii="Arial" w:eastAsia="Calibri" w:hAnsi="Arial"/>
          <w:strike/>
          <w:szCs w:val="22"/>
          <w:highlight w:val="yellow"/>
          <w:lang w:eastAsia="fr-FR"/>
        </w:rPr>
        <w:t>global</w:t>
      </w:r>
      <w:r w:rsidRPr="000116ED">
        <w:rPr>
          <w:rFonts w:ascii="Arial" w:eastAsia="Calibri" w:hAnsi="Arial"/>
          <w:szCs w:val="22"/>
          <w:highlight w:val="yellow"/>
          <w:lang w:eastAsia="fr-FR"/>
        </w:rPr>
        <w:t xml:space="preserve"> stratégique</w:t>
      </w:r>
      <w:r w:rsidRPr="00C747B6">
        <w:rPr>
          <w:rFonts w:ascii="Arial" w:eastAsia="Calibri" w:hAnsi="Arial"/>
          <w:szCs w:val="22"/>
          <w:lang w:eastAsia="fr-FR"/>
        </w:rPr>
        <w:t xml:space="preserve"> de l’exploitation a été réalisé </w:t>
      </w:r>
      <w:r w:rsidRPr="000116ED">
        <w:rPr>
          <w:rFonts w:ascii="Arial" w:eastAsia="Calibri" w:hAnsi="Arial"/>
          <w:szCs w:val="22"/>
          <w:highlight w:val="yellow"/>
          <w:lang w:eastAsia="fr-FR"/>
        </w:rPr>
        <w:t xml:space="preserve">avant </w:t>
      </w:r>
      <w:r w:rsidRPr="000116ED">
        <w:rPr>
          <w:rFonts w:ascii="Arial" w:eastAsia="Arial" w:hAnsi="Arial" w:cs="Arial"/>
          <w:szCs w:val="22"/>
          <w:highlight w:val="yellow"/>
        </w:rPr>
        <w:t>le dépôt de la demande d’aide</w:t>
      </w:r>
      <w:r w:rsidR="00EC413E">
        <w:rPr>
          <w:rFonts w:ascii="Arial" w:eastAsia="Arial" w:hAnsi="Arial" w:cs="Arial"/>
          <w:szCs w:val="22"/>
          <w:highlight w:val="yellow"/>
        </w:rPr>
        <w:t>,</w:t>
      </w:r>
      <w:r w:rsidRPr="000116ED">
        <w:rPr>
          <w:rFonts w:ascii="Arial" w:eastAsia="Arial" w:hAnsi="Arial" w:cs="Arial"/>
          <w:szCs w:val="22"/>
          <w:highlight w:val="yellow"/>
        </w:rPr>
        <w:t xml:space="preserve"> ou </w:t>
      </w:r>
      <w:r w:rsidR="00AB1D82" w:rsidRPr="000116ED">
        <w:rPr>
          <w:rFonts w:ascii="Arial" w:eastAsia="Calibri" w:hAnsi="Arial"/>
          <w:szCs w:val="22"/>
          <w:highlight w:val="yellow"/>
          <w:lang w:eastAsia="fr-FR"/>
        </w:rPr>
        <w:t xml:space="preserve">avant </w:t>
      </w:r>
      <w:r w:rsidRPr="00C747B6">
        <w:rPr>
          <w:rFonts w:ascii="Arial" w:eastAsia="Calibri" w:hAnsi="Arial"/>
          <w:szCs w:val="22"/>
          <w:lang w:eastAsia="fr-FR"/>
        </w:rPr>
        <w:t xml:space="preserve">la mise en place du projet </w:t>
      </w:r>
      <w:r w:rsidRPr="000116ED">
        <w:rPr>
          <w:rFonts w:ascii="Arial" w:eastAsia="Calibri" w:hAnsi="Arial"/>
          <w:szCs w:val="22"/>
          <w:highlight w:val="yellow"/>
          <w:lang w:eastAsia="fr-FR"/>
        </w:rPr>
        <w:t xml:space="preserve">d’investissements si </w:t>
      </w:r>
      <w:r w:rsidR="00AB1D82" w:rsidRPr="000116ED">
        <w:rPr>
          <w:rFonts w:ascii="Arial" w:eastAsia="Calibri" w:hAnsi="Arial"/>
          <w:szCs w:val="22"/>
          <w:highlight w:val="yellow"/>
          <w:lang w:eastAsia="fr-FR"/>
        </w:rPr>
        <w:t>ce dernier est antérieur au dépôt de la demande d’aide</w:t>
      </w:r>
      <w:r w:rsidR="004D384A" w:rsidRPr="000116ED">
        <w:rPr>
          <w:rFonts w:ascii="Arial" w:eastAsia="Calibri" w:hAnsi="Arial"/>
          <w:szCs w:val="22"/>
          <w:highlight w:val="yellow"/>
          <w:lang w:eastAsia="fr-FR"/>
        </w:rPr>
        <w:t xml:space="preserve"> </w:t>
      </w:r>
      <w:r w:rsidRPr="000116ED">
        <w:rPr>
          <w:rFonts w:ascii="Arial" w:eastAsia="Calibri" w:hAnsi="Arial"/>
          <w:strike/>
          <w:szCs w:val="22"/>
          <w:highlight w:val="yellow"/>
          <w:lang w:eastAsia="fr-FR"/>
        </w:rPr>
        <w:t>antérieur</w:t>
      </w:r>
      <w:r w:rsidRPr="00C747B6">
        <w:rPr>
          <w:rFonts w:ascii="Arial" w:eastAsia="Calibri" w:hAnsi="Arial"/>
          <w:szCs w:val="22"/>
          <w:lang w:eastAsia="fr-FR"/>
        </w:rPr>
        <w:t xml:space="preserve">. Ces études ou diagnostics </w:t>
      </w:r>
      <w:r w:rsidRPr="000116ED">
        <w:rPr>
          <w:rFonts w:ascii="Arial" w:eastAsia="Calibri" w:hAnsi="Arial"/>
          <w:strike/>
          <w:szCs w:val="22"/>
          <w:highlight w:val="yellow"/>
          <w:lang w:eastAsia="fr-FR"/>
        </w:rPr>
        <w:t>globaux</w:t>
      </w:r>
      <w:r w:rsidRPr="000116ED">
        <w:rPr>
          <w:rFonts w:ascii="Arial" w:eastAsia="Calibri" w:hAnsi="Arial"/>
          <w:szCs w:val="22"/>
          <w:highlight w:val="yellow"/>
          <w:lang w:eastAsia="fr-FR"/>
        </w:rPr>
        <w:t xml:space="preserve"> stratégiques</w:t>
      </w:r>
      <w:r w:rsidRPr="00C747B6">
        <w:rPr>
          <w:rFonts w:ascii="Arial" w:eastAsia="Calibri" w:hAnsi="Arial"/>
          <w:szCs w:val="22"/>
          <w:lang w:eastAsia="fr-FR"/>
        </w:rPr>
        <w:t xml:space="preserve"> doivent prévoir la réalisation</w:t>
      </w:r>
      <w:r w:rsidR="000116ED">
        <w:rPr>
          <w:rFonts w:ascii="Arial" w:eastAsia="Calibri" w:hAnsi="Arial"/>
          <w:szCs w:val="22"/>
          <w:lang w:eastAsia="fr-FR"/>
        </w:rPr>
        <w:t xml:space="preserve"> </w:t>
      </w:r>
      <w:r w:rsidR="000116ED" w:rsidRPr="000116ED">
        <w:rPr>
          <w:rFonts w:ascii="Arial" w:eastAsia="Calibri" w:hAnsi="Arial"/>
          <w:szCs w:val="22"/>
          <w:highlight w:val="yellow"/>
          <w:lang w:eastAsia="fr-FR"/>
        </w:rPr>
        <w:t xml:space="preserve">d’au moins un </w:t>
      </w:r>
      <w:r w:rsidR="000116ED" w:rsidRPr="00646DCF">
        <w:rPr>
          <w:rFonts w:ascii="Arial" w:eastAsia="Calibri" w:hAnsi="Arial"/>
          <w:szCs w:val="22"/>
          <w:lang w:eastAsia="fr-FR"/>
        </w:rPr>
        <w:t>des</w:t>
      </w:r>
      <w:r w:rsidRPr="00C747B6">
        <w:rPr>
          <w:rFonts w:ascii="Arial" w:eastAsia="Calibri" w:hAnsi="Arial"/>
          <w:szCs w:val="22"/>
          <w:lang w:eastAsia="fr-FR"/>
        </w:rPr>
        <w:t xml:space="preserve"> investissements (plan d’actions) faisant l’objet de la demande d’aide</w:t>
      </w:r>
      <w:r w:rsidR="00687C77" w:rsidRPr="000116ED">
        <w:rPr>
          <w:rFonts w:ascii="Arial" w:eastAsia="Calibri" w:hAnsi="Arial"/>
          <w:szCs w:val="22"/>
          <w:highlight w:val="yellow"/>
          <w:lang w:eastAsia="fr-FR"/>
        </w:rPr>
        <w:t>, sauf pour les CUMA</w:t>
      </w:r>
      <w:r w:rsidRPr="00C747B6">
        <w:rPr>
          <w:rFonts w:ascii="Arial" w:eastAsia="Calibri" w:hAnsi="Arial"/>
          <w:szCs w:val="22"/>
          <w:lang w:eastAsia="fr-FR"/>
        </w:rPr>
        <w:t xml:space="preserve">. Ces études ou diagnostics pourront être financés par le Conseil régional dans le cadre de sa politique d’audits et de conseils aux exploitations. Le plan d’entreprise des JA </w:t>
      </w:r>
      <w:r w:rsidRPr="000116ED">
        <w:rPr>
          <w:rFonts w:ascii="Arial" w:eastAsia="Calibri" w:hAnsi="Arial"/>
          <w:szCs w:val="22"/>
          <w:highlight w:val="yellow"/>
          <w:lang w:eastAsia="fr-FR"/>
        </w:rPr>
        <w:t>qui prévoit la réalisation d’au moins un des investissements</w:t>
      </w:r>
      <w:r w:rsidRPr="00C747B6">
        <w:rPr>
          <w:rFonts w:ascii="Arial" w:eastAsia="Calibri" w:hAnsi="Arial"/>
          <w:szCs w:val="22"/>
          <w:lang w:eastAsia="fr-FR"/>
        </w:rPr>
        <w:t xml:space="preserve"> </w:t>
      </w:r>
      <w:r w:rsidRPr="000116ED">
        <w:rPr>
          <w:rFonts w:ascii="Arial" w:eastAsia="Calibri" w:hAnsi="Arial"/>
          <w:strike/>
          <w:szCs w:val="22"/>
          <w:highlight w:val="yellow"/>
          <w:lang w:eastAsia="fr-FR"/>
        </w:rPr>
        <w:t>qui prévoit les investissements faisant l’objet de la demande d’aide</w:t>
      </w:r>
      <w:r w:rsidRPr="00C747B6">
        <w:rPr>
          <w:rFonts w:ascii="Arial" w:eastAsia="Calibri" w:hAnsi="Arial"/>
          <w:szCs w:val="22"/>
          <w:lang w:eastAsia="fr-FR"/>
        </w:rPr>
        <w:t xml:space="preserve"> est considéré comme un projet stratégique.</w:t>
      </w:r>
      <w:r w:rsidRPr="009A557D">
        <w:rPr>
          <w:rFonts w:ascii="Arial" w:eastAsia="Calibri" w:hAnsi="Arial"/>
          <w:szCs w:val="22"/>
          <w:lang w:eastAsia="fr-FR"/>
        </w:rPr>
        <w:t xml:space="preserve"> </w:t>
      </w:r>
    </w:p>
    <w:p w14:paraId="4E79F384" w14:textId="239E9227" w:rsidR="00646DCF" w:rsidRPr="00646DCF" w:rsidRDefault="00646DCF" w:rsidP="009A557D">
      <w:pPr>
        <w:spacing w:before="120" w:after="120"/>
        <w:jc w:val="both"/>
        <w:rPr>
          <w:rFonts w:ascii="Arial" w:eastAsia="Calibri" w:hAnsi="Arial"/>
          <w:strike/>
          <w:szCs w:val="22"/>
          <w:highlight w:val="yellow"/>
          <w:lang w:eastAsia="fr-FR"/>
        </w:rPr>
      </w:pPr>
      <w:r w:rsidRPr="00646DCF">
        <w:rPr>
          <w:rFonts w:ascii="Arial" w:eastAsia="Calibri" w:hAnsi="Arial"/>
          <w:szCs w:val="22"/>
          <w:highlight w:val="yellow"/>
          <w:u w:val="single"/>
          <w:lang w:eastAsia="fr-FR"/>
        </w:rPr>
        <w:t>Le critère « projet stratégique » est applicable à tous les porteurs de projet éligibles (individuels ou collectifs). Il est obligatoire au-delà d’un montant plancher prévisionnel d’investissement (montant qui sera défini dans les arrêtés de mise en œuvre) pour les porteurs de projets individuels.</w:t>
      </w:r>
    </w:p>
    <w:p w14:paraId="3A568596" w14:textId="77777777" w:rsidR="00646DCF" w:rsidRDefault="00646DCF" w:rsidP="009A557D">
      <w:pPr>
        <w:spacing w:before="120" w:after="120"/>
        <w:jc w:val="both"/>
        <w:rPr>
          <w:rFonts w:ascii="Arial" w:eastAsia="Calibri" w:hAnsi="Arial"/>
          <w:strike/>
          <w:szCs w:val="22"/>
          <w:highlight w:val="yellow"/>
          <w:lang w:eastAsia="fr-FR"/>
        </w:rPr>
      </w:pPr>
    </w:p>
    <w:p w14:paraId="3CD50CB7" w14:textId="03F3C844" w:rsidR="009A557D" w:rsidRPr="00646DCF" w:rsidRDefault="009A557D" w:rsidP="009A557D">
      <w:pPr>
        <w:spacing w:before="120" w:after="120"/>
        <w:jc w:val="both"/>
        <w:rPr>
          <w:rFonts w:ascii="Arial" w:eastAsia="Calibri" w:hAnsi="Arial"/>
          <w:strike/>
          <w:szCs w:val="22"/>
          <w:lang w:eastAsia="fr-FR"/>
        </w:rPr>
      </w:pPr>
      <w:r w:rsidRPr="00646DCF">
        <w:rPr>
          <w:rFonts w:ascii="Arial" w:eastAsia="Calibri" w:hAnsi="Arial"/>
          <w:strike/>
          <w:szCs w:val="22"/>
          <w:highlight w:val="yellow"/>
          <w:lang w:eastAsia="fr-FR"/>
        </w:rPr>
        <w:t>Le critère « projet stratégique » s’applique aux projets au-delà d’un montant plancher prévisionnel d’investissement (montant qui sera défini dans les arrêtés de mise en œuvre). Le critère est applicable à tous les porteurs de projet éligibles (individuels ou collectifs).</w:t>
      </w:r>
    </w:p>
    <w:p w14:paraId="5455A7B7" w14:textId="77777777" w:rsidR="009A557D" w:rsidRPr="009A557D" w:rsidRDefault="009A557D" w:rsidP="009A557D">
      <w:pPr>
        <w:spacing w:before="120" w:after="120"/>
        <w:jc w:val="both"/>
        <w:rPr>
          <w:rFonts w:ascii="Arial" w:eastAsia="Calibri" w:hAnsi="Arial"/>
          <w:szCs w:val="22"/>
          <w:lang w:eastAsia="fr-FR"/>
        </w:rPr>
      </w:pPr>
      <w:bookmarkStart w:id="3" w:name="_Hlk129683266"/>
      <w:r w:rsidRPr="009A557D">
        <w:rPr>
          <w:rFonts w:ascii="Arial" w:eastAsia="Calibri" w:hAnsi="Arial"/>
          <w:szCs w:val="22"/>
          <w:lang w:eastAsia="fr-FR"/>
        </w:rPr>
        <w:lastRenderedPageBreak/>
        <w:t xml:space="preserve">Les porteurs de projets sont limités à deux dépôts au cours de la programmation 2023-2027 sur cette fiche d’intervention. Un dépôt correspond à une demande d’aide sollicitée et attribuée. </w:t>
      </w:r>
    </w:p>
    <w:bookmarkEnd w:id="3"/>
    <w:p w14:paraId="750FEC26" w14:textId="77777777" w:rsidR="009A557D" w:rsidRPr="009A557D" w:rsidRDefault="009A557D" w:rsidP="009A557D">
      <w:pPr>
        <w:spacing w:before="120" w:after="120"/>
        <w:jc w:val="both"/>
        <w:rPr>
          <w:rFonts w:ascii="Arial" w:eastAsia="Calibri" w:hAnsi="Arial"/>
          <w:szCs w:val="22"/>
          <w:lang w:eastAsia="fr-FR"/>
        </w:rPr>
      </w:pPr>
    </w:p>
    <w:p w14:paraId="7EE35162"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b/>
          <w:bCs/>
          <w:szCs w:val="22"/>
          <w:lang w:eastAsia="fr-FR"/>
        </w:rPr>
        <w:t xml:space="preserve">Conditions d’éligibilité spécifiques au volet Mise en place et développement de productions émergentes en région : </w:t>
      </w:r>
      <w:r w:rsidRPr="009A557D">
        <w:rPr>
          <w:rFonts w:ascii="Arial" w:eastAsia="Calibri" w:hAnsi="Arial"/>
          <w:szCs w:val="22"/>
          <w:lang w:eastAsia="fr-FR"/>
        </w:rPr>
        <w:t xml:space="preserve">les productions éligibles seront listées dans les appels à projets. </w:t>
      </w:r>
    </w:p>
    <w:p w14:paraId="71B605E0" w14:textId="77777777" w:rsidR="009A557D" w:rsidRPr="009A557D" w:rsidRDefault="009A557D" w:rsidP="009A557D">
      <w:pPr>
        <w:spacing w:before="120" w:after="120"/>
        <w:jc w:val="both"/>
        <w:rPr>
          <w:rFonts w:ascii="Arial" w:eastAsia="Calibri" w:hAnsi="Arial"/>
          <w:szCs w:val="22"/>
          <w:lang w:eastAsia="fr-FR"/>
        </w:rPr>
      </w:pPr>
    </w:p>
    <w:p w14:paraId="6F0C4427" w14:textId="77777777" w:rsidR="009A557D" w:rsidRPr="009A557D" w:rsidRDefault="009A557D" w:rsidP="009A557D">
      <w:pPr>
        <w:spacing w:before="120" w:after="120"/>
        <w:jc w:val="both"/>
        <w:rPr>
          <w:rFonts w:ascii="Arial" w:eastAsia="Calibri" w:hAnsi="Arial"/>
          <w:b/>
          <w:bCs/>
          <w:szCs w:val="22"/>
          <w:lang w:eastAsia="fr-FR"/>
        </w:rPr>
      </w:pPr>
      <w:r w:rsidRPr="009A557D">
        <w:rPr>
          <w:rFonts w:ascii="Arial" w:eastAsia="Calibri" w:hAnsi="Arial"/>
          <w:b/>
          <w:bCs/>
          <w:szCs w:val="22"/>
          <w:lang w:eastAsia="fr-FR"/>
        </w:rPr>
        <w:t xml:space="preserve">Conditions d’éligibilité spécifiques au volet Transformation-Commercialisation de produits agricoles : </w:t>
      </w:r>
    </w:p>
    <w:p w14:paraId="449F8E05" w14:textId="77777777" w:rsidR="009A557D" w:rsidRPr="009A557D" w:rsidRDefault="009A557D" w:rsidP="009A557D">
      <w:pPr>
        <w:numPr>
          <w:ilvl w:val="0"/>
          <w:numId w:val="3"/>
        </w:numPr>
        <w:spacing w:before="120" w:after="120"/>
        <w:jc w:val="both"/>
        <w:rPr>
          <w:rFonts w:ascii="Arial" w:eastAsia="Calibri" w:hAnsi="Arial"/>
          <w:szCs w:val="22"/>
          <w:lang w:eastAsia="fr-FR"/>
        </w:rPr>
      </w:pPr>
      <w:r w:rsidRPr="009A557D">
        <w:rPr>
          <w:rFonts w:ascii="Arial" w:eastAsia="Calibri" w:hAnsi="Arial"/>
          <w:szCs w:val="22"/>
          <w:lang w:eastAsia="fr-FR"/>
        </w:rPr>
        <w:t>plus de 50 % des produits nécessaires à la transformation doivent être issus de l’exploitation du demandeur ;</w:t>
      </w:r>
    </w:p>
    <w:p w14:paraId="3818276A" w14:textId="77777777" w:rsidR="009A557D" w:rsidRPr="009A557D" w:rsidRDefault="009A557D" w:rsidP="009A557D">
      <w:pPr>
        <w:numPr>
          <w:ilvl w:val="0"/>
          <w:numId w:val="3"/>
        </w:numPr>
        <w:spacing w:before="120" w:after="120"/>
        <w:jc w:val="both"/>
        <w:rPr>
          <w:rFonts w:ascii="Arial" w:eastAsia="Calibri" w:hAnsi="Arial"/>
          <w:szCs w:val="22"/>
          <w:lang w:eastAsia="fr-FR"/>
        </w:rPr>
      </w:pPr>
      <w:r w:rsidRPr="009A557D">
        <w:rPr>
          <w:rFonts w:ascii="Arial" w:eastAsia="Calibri" w:hAnsi="Arial"/>
          <w:szCs w:val="22"/>
          <w:lang w:eastAsia="fr-FR"/>
        </w:rPr>
        <w:t>le projet doit concerner, dans une part majoritaire (50% minimum en volume), des matières premières relevant de l’annexe 1 du TFUE, mais le résultat du processus de production pourra être un produit hors annexe 1 du TFUE. Dans le cas de projets alliant des produits agricoles et de l’eau dans le process de transformation, si cette dernière est majoritaire dans les volumes de matières premières, elle ne sera pas prise en compte dans l’analyse de ce critère ;</w:t>
      </w:r>
    </w:p>
    <w:p w14:paraId="11ACDFEF" w14:textId="77777777" w:rsidR="009A557D" w:rsidRPr="009A557D" w:rsidRDefault="009A557D" w:rsidP="009A557D">
      <w:pPr>
        <w:numPr>
          <w:ilvl w:val="0"/>
          <w:numId w:val="3"/>
        </w:numPr>
        <w:spacing w:before="120" w:after="120"/>
        <w:jc w:val="both"/>
        <w:rPr>
          <w:rFonts w:ascii="Arial" w:eastAsia="Calibri" w:hAnsi="Arial"/>
          <w:i/>
          <w:iCs/>
          <w:szCs w:val="22"/>
          <w:lang w:eastAsia="fr-FR"/>
        </w:rPr>
      </w:pPr>
      <w:r w:rsidRPr="009A557D">
        <w:rPr>
          <w:rFonts w:ascii="Arial" w:eastAsia="Calibri" w:hAnsi="Arial"/>
          <w:szCs w:val="22"/>
          <w:lang w:eastAsia="fr-FR"/>
        </w:rPr>
        <w:t>il s’agit de commercialiser majoritairement des produits éligibles à la transformation ;</w:t>
      </w:r>
    </w:p>
    <w:p w14:paraId="30177FCF" w14:textId="77777777" w:rsidR="009A557D" w:rsidRPr="009A557D" w:rsidRDefault="009A557D" w:rsidP="009A557D">
      <w:pPr>
        <w:numPr>
          <w:ilvl w:val="0"/>
          <w:numId w:val="3"/>
        </w:numPr>
        <w:spacing w:before="120" w:after="120"/>
        <w:jc w:val="both"/>
        <w:rPr>
          <w:rFonts w:ascii="Arial" w:eastAsia="Calibri" w:hAnsi="Arial"/>
          <w:szCs w:val="22"/>
          <w:lang w:eastAsia="fr-FR"/>
        </w:rPr>
      </w:pPr>
      <w:bookmarkStart w:id="4" w:name="_Hlk137475064"/>
      <w:r w:rsidRPr="009A557D">
        <w:rPr>
          <w:rFonts w:ascii="Arial" w:eastAsia="Calibri" w:hAnsi="Arial"/>
          <w:szCs w:val="22"/>
          <w:lang w:eastAsia="fr-FR"/>
        </w:rPr>
        <w:t>la vente de produits agricoles venant minoritairement d’autres producteurs est possible (dans un maximum de 50% du chiffre d’affaires). La prestation de vente est subventionnable dans la limite de la législation européenne en vigueur en matière de recettes liées aux investissements subventionnés. La demande de subvention pour une prestation de vente devra être appuyée par une étude indépendante</w:t>
      </w:r>
      <w:bookmarkEnd w:id="4"/>
      <w:r w:rsidRPr="009A557D">
        <w:rPr>
          <w:rFonts w:ascii="Arial" w:eastAsia="Calibri" w:hAnsi="Arial"/>
          <w:szCs w:val="22"/>
          <w:lang w:eastAsia="fr-FR"/>
        </w:rPr>
        <w:t>.</w:t>
      </w:r>
    </w:p>
    <w:p w14:paraId="108EF395" w14:textId="77777777" w:rsidR="009A557D" w:rsidRPr="009A557D" w:rsidRDefault="009A557D" w:rsidP="009A557D">
      <w:pPr>
        <w:spacing w:before="120" w:after="120"/>
        <w:jc w:val="both"/>
        <w:rPr>
          <w:rFonts w:ascii="Arial" w:eastAsia="Calibri" w:hAnsi="Arial"/>
          <w:szCs w:val="22"/>
          <w:lang w:eastAsia="fr-FR"/>
        </w:rPr>
      </w:pPr>
    </w:p>
    <w:p w14:paraId="57234443"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Les points de vente collectifs sont éligibles lorsque la structure porteuse répond à la définition de « l’agriculteur » retenue dans la présente fiche d’intervention. Les structures collectives doivent être composées, à minima de 50 % de personnes physiques ou morales répondant à la définition « agriculteur » retenue dans la présente fiche d’intervention.</w:t>
      </w:r>
    </w:p>
    <w:p w14:paraId="7EFEB3D3" w14:textId="77777777" w:rsidR="009A557D" w:rsidRPr="009A557D" w:rsidRDefault="009A557D" w:rsidP="009A557D">
      <w:pPr>
        <w:spacing w:before="120" w:after="120"/>
        <w:jc w:val="both"/>
        <w:rPr>
          <w:rFonts w:ascii="Arial" w:eastAsia="Calibri" w:hAnsi="Arial"/>
          <w:szCs w:val="22"/>
          <w:lang w:eastAsia="fr-FR"/>
        </w:rPr>
      </w:pPr>
    </w:p>
    <w:p w14:paraId="0C459EAA" w14:textId="77777777" w:rsidR="009A557D" w:rsidRPr="009A557D" w:rsidRDefault="009A557D" w:rsidP="009A557D">
      <w:pPr>
        <w:keepNext/>
        <w:keepLines/>
        <w:spacing w:before="40" w:after="120"/>
        <w:jc w:val="both"/>
        <w:outlineLvl w:val="2"/>
        <w:rPr>
          <w:rFonts w:ascii="Arial" w:eastAsia="Calibri" w:hAnsi="Arial"/>
          <w:color w:val="248146"/>
          <w:sz w:val="22"/>
          <w:szCs w:val="24"/>
          <w:u w:val="single"/>
          <w:lang w:eastAsia="fr-FR"/>
        </w:rPr>
      </w:pPr>
      <w:r w:rsidRPr="009A557D">
        <w:rPr>
          <w:rFonts w:ascii="Arial" w:eastAsia="Calibri" w:hAnsi="Arial"/>
          <w:color w:val="248146"/>
          <w:sz w:val="22"/>
          <w:szCs w:val="24"/>
          <w:u w:val="single"/>
          <w:lang w:eastAsia="fr-FR"/>
        </w:rPr>
        <w:t>Bénéficiaires éligibles</w:t>
      </w:r>
    </w:p>
    <w:p w14:paraId="65E4A0B8"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 xml:space="preserve">Sont éligibles les personnes physiques ou morales qualifiées d’agriculteur. </w:t>
      </w:r>
    </w:p>
    <w:p w14:paraId="0EF69F32" w14:textId="77777777" w:rsidR="009A557D" w:rsidRPr="009A557D" w:rsidRDefault="009A557D" w:rsidP="009A557D">
      <w:pPr>
        <w:spacing w:before="120" w:after="120"/>
        <w:jc w:val="both"/>
        <w:rPr>
          <w:rFonts w:ascii="Arial" w:eastAsia="Calibri" w:hAnsi="Arial"/>
          <w:szCs w:val="22"/>
          <w:lang w:eastAsia="fr-FR"/>
        </w:rPr>
      </w:pPr>
    </w:p>
    <w:p w14:paraId="2645E74E"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Un « agriculteur » est un bénéficiaire qui remplit l’une des quatre conditions suivantes :</w:t>
      </w:r>
    </w:p>
    <w:p w14:paraId="62C76045" w14:textId="77777777" w:rsidR="009A557D" w:rsidRPr="009A557D" w:rsidRDefault="009A557D" w:rsidP="009A557D">
      <w:pPr>
        <w:numPr>
          <w:ilvl w:val="0"/>
          <w:numId w:val="8"/>
        </w:numPr>
        <w:spacing w:before="120" w:after="120"/>
        <w:jc w:val="both"/>
        <w:rPr>
          <w:rFonts w:ascii="Arial" w:eastAsia="Calibri" w:hAnsi="Arial"/>
          <w:szCs w:val="22"/>
          <w:lang w:eastAsia="fr-FR"/>
        </w:rPr>
      </w:pPr>
      <w:r w:rsidRPr="009A557D">
        <w:rPr>
          <w:rFonts w:ascii="Arial" w:eastAsia="Calibri" w:hAnsi="Arial"/>
          <w:szCs w:val="22"/>
          <w:lang w:eastAsia="fr-FR"/>
        </w:rPr>
        <w:t>Une personne physique assurée pour son propre compte contre les accidents du travail et les maladies professionnelles sous un régime de protection sociale des personnes non salariées des professions agricoles (ATEXA) ;</w:t>
      </w:r>
    </w:p>
    <w:p w14:paraId="15C5151B" w14:textId="77777777" w:rsidR="009A557D" w:rsidRPr="009A557D" w:rsidRDefault="009A557D" w:rsidP="009A557D">
      <w:pPr>
        <w:numPr>
          <w:ilvl w:val="0"/>
          <w:numId w:val="8"/>
        </w:numPr>
        <w:spacing w:before="120" w:after="120"/>
        <w:jc w:val="both"/>
        <w:rPr>
          <w:rFonts w:ascii="Arial" w:eastAsia="Calibri" w:hAnsi="Arial"/>
          <w:szCs w:val="22"/>
          <w:lang w:eastAsia="fr-FR"/>
        </w:rPr>
      </w:pPr>
      <w:r w:rsidRPr="009A557D">
        <w:rPr>
          <w:rFonts w:ascii="Arial" w:eastAsia="Calibri" w:hAnsi="Arial"/>
          <w:szCs w:val="22"/>
          <w:lang w:eastAsia="fr-FR"/>
        </w:rPr>
        <w:t>Une société dans laquelle au moins un associé respecte, au titre de son activité dans la société, les conditions fixées pour une personne physique ;</w:t>
      </w:r>
    </w:p>
    <w:p w14:paraId="44C75EB6" w14:textId="77777777" w:rsidR="009A557D" w:rsidRPr="009A557D" w:rsidRDefault="009A557D" w:rsidP="009A557D">
      <w:pPr>
        <w:numPr>
          <w:ilvl w:val="0"/>
          <w:numId w:val="8"/>
        </w:numPr>
        <w:spacing w:before="120" w:after="120"/>
        <w:jc w:val="both"/>
        <w:rPr>
          <w:rFonts w:ascii="Arial" w:eastAsia="Calibri" w:hAnsi="Arial"/>
          <w:szCs w:val="22"/>
          <w:lang w:eastAsia="fr-FR"/>
        </w:rPr>
      </w:pPr>
      <w:r w:rsidRPr="009A557D">
        <w:rPr>
          <w:rFonts w:ascii="Arial" w:eastAsia="Calibri" w:hAnsi="Arial"/>
          <w:szCs w:val="22"/>
          <w:lang w:eastAsia="fr-FR"/>
        </w:rPr>
        <w:t>Une société sans associé cotisant à l’ATEXA, dès lors que le ou les dirigeants de cette société relèvent du régime de protection sociale des salariés des professions agricoles au titre des points 8 (dirigeants salariés minoritaires en capital) et 9 (dirigeants de SAS) de l’article L722-20 du CRPM et à condition que la société exerce une activité agricole au sens du paragraphe 1 de l’article L722-1 du CRPM (exploitations de culture et d’élevage) ;</w:t>
      </w:r>
    </w:p>
    <w:p w14:paraId="2F8944E9" w14:textId="77777777" w:rsidR="009A557D" w:rsidRPr="009A557D" w:rsidRDefault="009A557D" w:rsidP="009A557D">
      <w:pPr>
        <w:numPr>
          <w:ilvl w:val="0"/>
          <w:numId w:val="8"/>
        </w:numPr>
        <w:spacing w:before="120" w:after="120"/>
        <w:jc w:val="both"/>
        <w:rPr>
          <w:rFonts w:ascii="Arial" w:eastAsia="Calibri" w:hAnsi="Arial"/>
          <w:szCs w:val="22"/>
          <w:lang w:eastAsia="fr-FR"/>
        </w:rPr>
      </w:pPr>
      <w:r w:rsidRPr="009A557D">
        <w:rPr>
          <w:rFonts w:ascii="Arial" w:eastAsia="Calibri" w:hAnsi="Arial"/>
          <w:szCs w:val="22"/>
          <w:lang w:eastAsia="fr-FR"/>
        </w:rPr>
        <w:t>Une autre personne morale ne relevant pas d’une forme sociétaire :</w:t>
      </w:r>
    </w:p>
    <w:p w14:paraId="40255B7D" w14:textId="77777777" w:rsidR="009A557D" w:rsidRPr="009A557D" w:rsidRDefault="009A557D" w:rsidP="009A557D">
      <w:pPr>
        <w:numPr>
          <w:ilvl w:val="1"/>
          <w:numId w:val="8"/>
        </w:numPr>
        <w:spacing w:before="120" w:after="120"/>
        <w:jc w:val="both"/>
        <w:rPr>
          <w:rFonts w:ascii="Arial" w:eastAsia="Calibri" w:hAnsi="Arial"/>
          <w:szCs w:val="22"/>
          <w:lang w:eastAsia="fr-FR"/>
        </w:rPr>
      </w:pPr>
      <w:r w:rsidRPr="009A557D">
        <w:rPr>
          <w:rFonts w:ascii="Arial" w:eastAsia="Calibri" w:hAnsi="Arial"/>
          <w:szCs w:val="22"/>
          <w:lang w:eastAsia="fr-FR"/>
        </w:rPr>
        <w:t>les structures de droit public lorsqu’elles ont une activité agricole (lycées agricoles, collectivités…),</w:t>
      </w:r>
    </w:p>
    <w:p w14:paraId="743390C4" w14:textId="77777777" w:rsidR="009A557D" w:rsidRPr="009A557D" w:rsidRDefault="009A557D" w:rsidP="009A557D">
      <w:pPr>
        <w:numPr>
          <w:ilvl w:val="1"/>
          <w:numId w:val="8"/>
        </w:numPr>
        <w:spacing w:before="120" w:after="120"/>
        <w:jc w:val="both"/>
        <w:rPr>
          <w:rFonts w:ascii="Arial" w:eastAsia="Calibri" w:hAnsi="Arial"/>
          <w:szCs w:val="22"/>
          <w:lang w:eastAsia="fr-FR"/>
        </w:rPr>
      </w:pPr>
      <w:r w:rsidRPr="009A557D">
        <w:rPr>
          <w:rFonts w:ascii="Arial" w:eastAsia="Calibri" w:hAnsi="Arial"/>
          <w:szCs w:val="22"/>
          <w:lang w:eastAsia="fr-FR"/>
        </w:rPr>
        <w:t>les associations Loi 1901 dont les statuts prévoient l’activité agricole.</w:t>
      </w:r>
    </w:p>
    <w:p w14:paraId="79459E8B" w14:textId="77777777" w:rsidR="009A557D" w:rsidRPr="009A557D" w:rsidRDefault="009A557D" w:rsidP="009A557D">
      <w:pPr>
        <w:spacing w:before="120" w:after="120"/>
        <w:jc w:val="both"/>
        <w:rPr>
          <w:rFonts w:ascii="Arial" w:eastAsia="Calibri" w:hAnsi="Arial"/>
          <w:szCs w:val="22"/>
          <w:lang w:eastAsia="fr-FR"/>
        </w:rPr>
      </w:pPr>
    </w:p>
    <w:p w14:paraId="7EE037B3" w14:textId="77777777" w:rsidR="009A557D" w:rsidRPr="009A557D" w:rsidRDefault="009A557D" w:rsidP="009A557D">
      <w:pPr>
        <w:keepNext/>
        <w:keepLines/>
        <w:spacing w:before="40" w:after="120"/>
        <w:jc w:val="both"/>
        <w:outlineLvl w:val="2"/>
        <w:rPr>
          <w:rFonts w:ascii="Arial" w:eastAsia="Calibri" w:hAnsi="Arial"/>
          <w:color w:val="248146"/>
          <w:sz w:val="22"/>
          <w:szCs w:val="24"/>
          <w:u w:val="single"/>
          <w:lang w:eastAsia="fr-FR"/>
        </w:rPr>
      </w:pPr>
      <w:r w:rsidRPr="009A557D">
        <w:rPr>
          <w:rFonts w:ascii="Arial" w:eastAsia="Calibri" w:hAnsi="Arial"/>
          <w:color w:val="248146"/>
          <w:sz w:val="22"/>
          <w:szCs w:val="24"/>
          <w:u w:val="single"/>
          <w:lang w:eastAsia="fr-FR"/>
        </w:rPr>
        <w:lastRenderedPageBreak/>
        <w:t>Lignes de partage PSN</w:t>
      </w:r>
    </w:p>
    <w:p w14:paraId="7AC5BBF2"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Les investissements également éligibles à la fiche d’intervention 73.01 Modernisation et adaptation des exploitations d’élevage au dérèglement climatique sont éligibles exclusivement à la présente fiche d’intervention.</w:t>
      </w:r>
    </w:p>
    <w:p w14:paraId="0EC81EBD"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 xml:space="preserve">Les investissements de vinification relèvent du FEAGA. </w:t>
      </w:r>
    </w:p>
    <w:p w14:paraId="2E4FFAD3"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 xml:space="preserve">Les points de vente collectifs composés minoritairement d’agriculteurs seront financés par la fiche d’intervention 73.03 Investissements dans les IAA. </w:t>
      </w:r>
    </w:p>
    <w:p w14:paraId="4D56330A"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Les dossiers éligibles à la fiche d’intervention 73.03 Investissements dans les IAA ne sont pas éligibles au présent dispositif, et réciproquement.</w:t>
      </w:r>
    </w:p>
    <w:p w14:paraId="7EF0DDEC"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Analyse des produits entrants et sortants transformés : Si les produits agricoles (annexe 1 TFUE) entrants à transformer sont majoritairement (&gt;50%) non-issus de l’exploitation agricole alors l’investissement sera financé par la fiche d’intervention 73.03 Investissements dans les IAA, sous réserve du respect des conditions d’éligibilité de la fiche d’intervention.</w:t>
      </w:r>
    </w:p>
    <w:p w14:paraId="797E9806" w14:textId="77777777" w:rsidR="009A557D" w:rsidRPr="009A557D" w:rsidRDefault="009A557D" w:rsidP="009A557D">
      <w:pPr>
        <w:spacing w:before="120" w:after="120"/>
        <w:jc w:val="both"/>
        <w:rPr>
          <w:rFonts w:ascii="Arial" w:eastAsia="Calibri" w:hAnsi="Arial"/>
          <w:szCs w:val="22"/>
          <w:lang w:eastAsia="fr-FR"/>
        </w:rPr>
      </w:pPr>
    </w:p>
    <w:p w14:paraId="089B1099" w14:textId="77777777" w:rsidR="009A557D" w:rsidRPr="009A557D" w:rsidRDefault="009A557D" w:rsidP="009A557D">
      <w:pPr>
        <w:keepNext/>
        <w:keepLines/>
        <w:spacing w:before="40" w:after="120"/>
        <w:jc w:val="both"/>
        <w:outlineLvl w:val="2"/>
        <w:rPr>
          <w:rFonts w:ascii="Arial" w:eastAsia="Calibri" w:hAnsi="Arial"/>
          <w:color w:val="248146"/>
          <w:sz w:val="22"/>
          <w:szCs w:val="24"/>
          <w:u w:val="single"/>
          <w:lang w:eastAsia="fr-FR"/>
        </w:rPr>
      </w:pPr>
      <w:r w:rsidRPr="009A557D">
        <w:rPr>
          <w:rFonts w:ascii="Arial" w:eastAsia="Calibri" w:hAnsi="Arial"/>
          <w:color w:val="248146"/>
          <w:sz w:val="22"/>
          <w:szCs w:val="24"/>
          <w:u w:val="single"/>
          <w:lang w:eastAsia="fr-FR"/>
        </w:rPr>
        <w:t>Lignes de partage FESI</w:t>
      </w:r>
    </w:p>
    <w:p w14:paraId="3FD87F25"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Les investissements éligibles à la présente fiche ne sont pas éligibles au FEDER ou au FEAMPA.</w:t>
      </w:r>
    </w:p>
    <w:p w14:paraId="6F9285CE" w14:textId="77777777" w:rsidR="009A557D" w:rsidRPr="009A557D" w:rsidRDefault="009A557D" w:rsidP="009A557D">
      <w:pPr>
        <w:spacing w:before="120" w:after="120"/>
        <w:jc w:val="both"/>
        <w:rPr>
          <w:rFonts w:ascii="Arial" w:eastAsia="Calibri" w:hAnsi="Arial"/>
          <w:szCs w:val="22"/>
          <w:lang w:eastAsia="fr-FR"/>
        </w:rPr>
      </w:pPr>
    </w:p>
    <w:p w14:paraId="63242818" w14:textId="77777777" w:rsidR="009A557D" w:rsidRPr="009A557D" w:rsidRDefault="009A557D" w:rsidP="009A557D">
      <w:pPr>
        <w:keepNext/>
        <w:keepLines/>
        <w:spacing w:before="40" w:after="120"/>
        <w:jc w:val="both"/>
        <w:outlineLvl w:val="1"/>
        <w:rPr>
          <w:rFonts w:ascii="Arial" w:eastAsia="Calibri" w:hAnsi="Arial"/>
          <w:b/>
          <w:color w:val="21873F"/>
          <w:sz w:val="26"/>
          <w:szCs w:val="26"/>
          <w:lang w:eastAsia="fr-FR"/>
        </w:rPr>
      </w:pPr>
      <w:r w:rsidRPr="009A557D">
        <w:rPr>
          <w:rFonts w:ascii="Arial" w:eastAsia="Calibri" w:hAnsi="Arial"/>
          <w:b/>
          <w:color w:val="21873F"/>
          <w:sz w:val="26"/>
          <w:szCs w:val="26"/>
          <w:lang w:eastAsia="fr-FR"/>
        </w:rPr>
        <w:t>Nature et montant de l'aide</w:t>
      </w:r>
    </w:p>
    <w:p w14:paraId="7D230F16"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 xml:space="preserve">Il s’agit d’une subvention. </w:t>
      </w:r>
    </w:p>
    <w:p w14:paraId="4506AE30" w14:textId="77777777" w:rsidR="009A557D" w:rsidRPr="009A557D" w:rsidRDefault="009A557D" w:rsidP="009A557D">
      <w:pPr>
        <w:spacing w:before="120" w:after="120"/>
        <w:jc w:val="both"/>
        <w:rPr>
          <w:rFonts w:ascii="Arial" w:eastAsia="Calibri" w:hAnsi="Arial"/>
          <w:szCs w:val="22"/>
          <w:lang w:eastAsia="fr-FR"/>
        </w:rPr>
      </w:pPr>
    </w:p>
    <w:p w14:paraId="2C553032" w14:textId="77777777" w:rsidR="009A557D" w:rsidRPr="009A557D" w:rsidRDefault="009A557D" w:rsidP="009A557D">
      <w:pPr>
        <w:keepNext/>
        <w:keepLines/>
        <w:spacing w:before="40" w:after="120"/>
        <w:jc w:val="both"/>
        <w:outlineLvl w:val="2"/>
        <w:rPr>
          <w:rFonts w:ascii="Arial" w:eastAsia="Calibri" w:hAnsi="Arial"/>
          <w:color w:val="248146"/>
          <w:sz w:val="22"/>
          <w:szCs w:val="24"/>
          <w:u w:val="single"/>
          <w:lang w:eastAsia="fr-FR"/>
        </w:rPr>
      </w:pPr>
      <w:r w:rsidRPr="009A557D">
        <w:rPr>
          <w:rFonts w:ascii="Arial" w:eastAsia="Calibri" w:hAnsi="Arial"/>
          <w:color w:val="248146"/>
          <w:sz w:val="22"/>
          <w:szCs w:val="24"/>
          <w:u w:val="single"/>
          <w:lang w:eastAsia="fr-FR"/>
        </w:rPr>
        <w:t>Taux d'aide</w:t>
      </w:r>
    </w:p>
    <w:p w14:paraId="5B26AFF3" w14:textId="77777777" w:rsidR="009A557D" w:rsidRPr="009A557D" w:rsidRDefault="009A557D" w:rsidP="009A557D">
      <w:pPr>
        <w:keepNext/>
        <w:keepLines/>
        <w:spacing w:before="40" w:after="120"/>
        <w:jc w:val="both"/>
        <w:outlineLvl w:val="3"/>
        <w:rPr>
          <w:rFonts w:ascii="Arial" w:eastAsia="Calibri" w:hAnsi="Arial"/>
          <w:i/>
          <w:iCs/>
          <w:color w:val="21873F"/>
          <w:sz w:val="22"/>
          <w:szCs w:val="22"/>
          <w:lang w:eastAsia="fr-FR"/>
        </w:rPr>
      </w:pPr>
      <w:r w:rsidRPr="009A557D">
        <w:rPr>
          <w:rFonts w:ascii="Arial" w:eastAsia="Calibri" w:hAnsi="Arial"/>
          <w:i/>
          <w:iCs/>
          <w:color w:val="21873F"/>
          <w:sz w:val="22"/>
          <w:szCs w:val="22"/>
          <w:lang w:eastAsia="fr-FR"/>
        </w:rPr>
        <w:t>Taux de base</w:t>
      </w:r>
    </w:p>
    <w:p w14:paraId="7638E98C"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40%</w:t>
      </w:r>
    </w:p>
    <w:p w14:paraId="00648BC3" w14:textId="77777777" w:rsidR="009A557D" w:rsidRPr="009A557D" w:rsidRDefault="009A557D" w:rsidP="009A557D">
      <w:pPr>
        <w:spacing w:before="120" w:after="120"/>
        <w:jc w:val="both"/>
        <w:rPr>
          <w:rFonts w:ascii="Arial" w:eastAsia="Calibri" w:hAnsi="Arial"/>
          <w:szCs w:val="22"/>
          <w:lang w:eastAsia="fr-FR"/>
        </w:rPr>
      </w:pPr>
    </w:p>
    <w:p w14:paraId="2C525A88" w14:textId="77777777" w:rsidR="009A557D" w:rsidRPr="009A557D" w:rsidRDefault="009A557D" w:rsidP="009A557D">
      <w:pPr>
        <w:keepNext/>
        <w:keepLines/>
        <w:spacing w:before="40" w:after="120"/>
        <w:jc w:val="both"/>
        <w:outlineLvl w:val="3"/>
        <w:rPr>
          <w:rFonts w:ascii="Arial" w:eastAsia="Calibri" w:hAnsi="Arial"/>
          <w:i/>
          <w:iCs/>
          <w:color w:val="21873F"/>
          <w:sz w:val="22"/>
          <w:szCs w:val="22"/>
          <w:lang w:eastAsia="fr-FR"/>
        </w:rPr>
      </w:pPr>
      <w:r w:rsidRPr="009A557D">
        <w:rPr>
          <w:rFonts w:ascii="Arial" w:eastAsia="Calibri" w:hAnsi="Arial"/>
          <w:i/>
          <w:iCs/>
          <w:color w:val="21873F"/>
          <w:sz w:val="22"/>
          <w:szCs w:val="22"/>
          <w:lang w:eastAsia="fr-FR"/>
        </w:rPr>
        <w:t>Majorations</w:t>
      </w:r>
    </w:p>
    <w:p w14:paraId="6E67F111"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 xml:space="preserve">Projets stratégiques : 15% </w:t>
      </w:r>
    </w:p>
    <w:p w14:paraId="2498035A"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Jeunes agriculteurs et nouveaux agriculteurs : 20% (pour les formes sociétaires : au prorata des parts sociales ; pour les groupements : au prorata des adhérents. La majoration est accordée à partir de 10% de parts sociales ou d’adhérents)</w:t>
      </w:r>
    </w:p>
    <w:p w14:paraId="76C55601"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Bios (certification nécessaire, pour les projets portés par un collectif : 50% du nombre d’exploitations agricoles au minimum) : 10%</w:t>
      </w:r>
    </w:p>
    <w:p w14:paraId="0B815B0E"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 xml:space="preserve">Collectifs / PEI : 10% </w:t>
      </w:r>
    </w:p>
    <w:p w14:paraId="7C8ED0C5"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Zone de montagne : 5%</w:t>
      </w:r>
      <w:r w:rsidRPr="009A557D">
        <w:rPr>
          <w:rFonts w:ascii="Arial" w:eastAsia="Calibri" w:hAnsi="Arial"/>
          <w:szCs w:val="22"/>
          <w:lang w:eastAsia="fr-FR"/>
        </w:rPr>
        <w:tab/>
      </w:r>
    </w:p>
    <w:p w14:paraId="0DEC079C" w14:textId="77777777" w:rsidR="009A557D" w:rsidRPr="009A557D" w:rsidRDefault="009A557D" w:rsidP="009A557D">
      <w:pPr>
        <w:spacing w:before="120" w:after="120"/>
        <w:jc w:val="both"/>
        <w:rPr>
          <w:rFonts w:ascii="Arial" w:eastAsia="Calibri" w:hAnsi="Arial"/>
          <w:szCs w:val="22"/>
          <w:lang w:eastAsia="fr-FR"/>
        </w:rPr>
      </w:pPr>
    </w:p>
    <w:p w14:paraId="32ECB0D5"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Il est possible de cumuler des majorations dans la limite d’un taux d’aide global de 55%, sauf pour les JA et nouveaux agriculteurs qui pourront être financés à un taux de 60%.</w:t>
      </w:r>
    </w:p>
    <w:p w14:paraId="3D48A7F5" w14:textId="77777777" w:rsidR="009A557D" w:rsidRPr="009A557D" w:rsidRDefault="009A557D" w:rsidP="009A557D">
      <w:pPr>
        <w:spacing w:before="120" w:after="120"/>
        <w:jc w:val="both"/>
        <w:rPr>
          <w:rFonts w:ascii="Arial" w:eastAsia="Calibri" w:hAnsi="Arial"/>
          <w:szCs w:val="22"/>
          <w:lang w:eastAsia="fr-FR"/>
        </w:rPr>
      </w:pPr>
    </w:p>
    <w:p w14:paraId="27602DE8" w14:textId="77777777" w:rsidR="009A557D" w:rsidRPr="009A557D" w:rsidRDefault="009A557D" w:rsidP="009A557D">
      <w:pPr>
        <w:keepNext/>
        <w:keepLines/>
        <w:spacing w:before="40" w:after="120"/>
        <w:jc w:val="both"/>
        <w:outlineLvl w:val="2"/>
        <w:rPr>
          <w:rFonts w:ascii="Arial" w:eastAsia="Calibri" w:hAnsi="Arial"/>
          <w:color w:val="248146"/>
          <w:sz w:val="22"/>
          <w:szCs w:val="24"/>
          <w:u w:val="single"/>
          <w:lang w:eastAsia="fr-FR"/>
        </w:rPr>
      </w:pPr>
      <w:r w:rsidRPr="009A557D">
        <w:rPr>
          <w:rFonts w:ascii="Arial" w:eastAsia="Calibri" w:hAnsi="Arial"/>
          <w:color w:val="248146"/>
          <w:sz w:val="22"/>
          <w:szCs w:val="24"/>
          <w:u w:val="single"/>
          <w:lang w:eastAsia="fr-FR"/>
        </w:rPr>
        <w:t>Calcul du montant de la subvention</w:t>
      </w:r>
    </w:p>
    <w:p w14:paraId="2FCDF732" w14:textId="77777777" w:rsidR="009A557D" w:rsidRPr="009A557D" w:rsidRDefault="009A557D" w:rsidP="009A557D">
      <w:pPr>
        <w:keepNext/>
        <w:keepLines/>
        <w:spacing w:before="40" w:after="120"/>
        <w:jc w:val="both"/>
        <w:outlineLvl w:val="3"/>
        <w:rPr>
          <w:rFonts w:ascii="Arial" w:eastAsia="Calibri" w:hAnsi="Arial"/>
          <w:i/>
          <w:iCs/>
          <w:color w:val="21873F"/>
          <w:sz w:val="22"/>
          <w:szCs w:val="22"/>
          <w:lang w:eastAsia="fr-FR"/>
        </w:rPr>
      </w:pPr>
      <w:r w:rsidRPr="009A557D">
        <w:rPr>
          <w:rFonts w:ascii="Arial" w:eastAsia="Calibri" w:hAnsi="Arial"/>
          <w:i/>
          <w:iCs/>
          <w:color w:val="21873F"/>
          <w:sz w:val="22"/>
          <w:szCs w:val="22"/>
          <w:lang w:eastAsia="fr-FR"/>
        </w:rPr>
        <w:t>Plancher (en dépenses éligibles)</w:t>
      </w:r>
    </w:p>
    <w:p w14:paraId="0B9111CF"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5 000 €</w:t>
      </w:r>
    </w:p>
    <w:p w14:paraId="5764E11A" w14:textId="77777777" w:rsidR="009A557D" w:rsidRPr="009A557D" w:rsidRDefault="009A557D" w:rsidP="009A557D">
      <w:pPr>
        <w:spacing w:before="120" w:after="120"/>
        <w:jc w:val="both"/>
        <w:rPr>
          <w:rFonts w:ascii="Arial" w:eastAsia="Calibri" w:hAnsi="Arial"/>
          <w:szCs w:val="22"/>
          <w:lang w:eastAsia="fr-FR"/>
        </w:rPr>
      </w:pPr>
    </w:p>
    <w:p w14:paraId="541C9768" w14:textId="77777777" w:rsidR="009A557D" w:rsidRPr="009A557D" w:rsidRDefault="009A557D" w:rsidP="009A557D">
      <w:pPr>
        <w:keepNext/>
        <w:keepLines/>
        <w:spacing w:before="40" w:after="120"/>
        <w:jc w:val="both"/>
        <w:outlineLvl w:val="3"/>
        <w:rPr>
          <w:rFonts w:ascii="Arial" w:eastAsia="Calibri" w:hAnsi="Arial"/>
          <w:i/>
          <w:iCs/>
          <w:color w:val="21873F"/>
          <w:sz w:val="22"/>
          <w:szCs w:val="22"/>
          <w:lang w:eastAsia="fr-FR"/>
        </w:rPr>
      </w:pPr>
      <w:r w:rsidRPr="009A557D">
        <w:rPr>
          <w:rFonts w:ascii="Arial" w:eastAsia="Calibri" w:hAnsi="Arial"/>
          <w:i/>
          <w:iCs/>
          <w:color w:val="21873F"/>
          <w:sz w:val="22"/>
          <w:szCs w:val="22"/>
          <w:lang w:eastAsia="fr-FR"/>
        </w:rPr>
        <w:t>Plafond (en dépenses éligibles)</w:t>
      </w:r>
    </w:p>
    <w:p w14:paraId="67E95F60"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100 000 €</w:t>
      </w:r>
    </w:p>
    <w:p w14:paraId="7EFCC39B" w14:textId="77777777" w:rsidR="009A557D" w:rsidRPr="009A557D" w:rsidRDefault="009A557D" w:rsidP="009A557D">
      <w:pPr>
        <w:spacing w:before="120" w:after="120"/>
        <w:jc w:val="both"/>
        <w:rPr>
          <w:rFonts w:ascii="Arial" w:eastAsia="Calibri" w:hAnsi="Arial"/>
          <w:szCs w:val="22"/>
          <w:lang w:eastAsia="fr-FR"/>
        </w:rPr>
      </w:pPr>
    </w:p>
    <w:p w14:paraId="41E91A6D" w14:textId="77777777" w:rsidR="009A557D" w:rsidRPr="009A557D" w:rsidRDefault="009A557D" w:rsidP="009A557D">
      <w:pPr>
        <w:keepNext/>
        <w:keepLines/>
        <w:spacing w:before="40" w:after="120"/>
        <w:jc w:val="both"/>
        <w:outlineLvl w:val="3"/>
        <w:rPr>
          <w:rFonts w:ascii="Arial" w:eastAsia="Calibri" w:hAnsi="Arial"/>
          <w:i/>
          <w:iCs/>
          <w:color w:val="21873F"/>
          <w:sz w:val="22"/>
          <w:szCs w:val="22"/>
          <w:lang w:eastAsia="fr-FR"/>
        </w:rPr>
      </w:pPr>
      <w:r w:rsidRPr="009A557D">
        <w:rPr>
          <w:rFonts w:ascii="Arial" w:eastAsia="Calibri" w:hAnsi="Arial"/>
          <w:i/>
          <w:iCs/>
          <w:color w:val="21873F"/>
          <w:sz w:val="22"/>
          <w:szCs w:val="22"/>
          <w:lang w:eastAsia="fr-FR"/>
        </w:rPr>
        <w:t>Sur-plafonds (en dépenses éligibles)</w:t>
      </w:r>
    </w:p>
    <w:p w14:paraId="26A7B106"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 xml:space="preserve">Il existe deux possibilités pour attribuer un sur-plafond : </w:t>
      </w:r>
    </w:p>
    <w:p w14:paraId="0A3EFC77" w14:textId="77777777" w:rsidR="009A557D" w:rsidRPr="009A557D" w:rsidRDefault="009A557D" w:rsidP="009A557D">
      <w:pPr>
        <w:numPr>
          <w:ilvl w:val="0"/>
          <w:numId w:val="9"/>
        </w:numPr>
        <w:spacing w:before="120" w:after="120"/>
        <w:jc w:val="both"/>
        <w:rPr>
          <w:rFonts w:ascii="Arial" w:eastAsia="Calibri" w:hAnsi="Arial"/>
          <w:szCs w:val="22"/>
          <w:lang w:eastAsia="fr-FR"/>
        </w:rPr>
      </w:pPr>
      <w:r w:rsidRPr="009A557D">
        <w:rPr>
          <w:rFonts w:ascii="Arial" w:eastAsia="Calibri" w:hAnsi="Arial"/>
          <w:szCs w:val="22"/>
          <w:lang w:eastAsia="fr-FR"/>
        </w:rPr>
        <w:t xml:space="preserve">le plafond de base est multipliable par le nombre d’UTH (ou ETP) créés par l’investissement dans la limite de 3, justifié par une étude externe ou réalisée par le porteur certifiée par un organisme externe. L’étude devra répondre à un cahier des charges. </w:t>
      </w:r>
    </w:p>
    <w:p w14:paraId="2D680712" w14:textId="77777777" w:rsidR="009A557D" w:rsidRPr="009A557D" w:rsidRDefault="009A557D" w:rsidP="009A557D">
      <w:pPr>
        <w:numPr>
          <w:ilvl w:val="0"/>
          <w:numId w:val="9"/>
        </w:numPr>
        <w:spacing w:before="120" w:after="120"/>
        <w:jc w:val="both"/>
        <w:rPr>
          <w:rFonts w:ascii="Arial" w:eastAsia="Calibri" w:hAnsi="Arial"/>
          <w:szCs w:val="22"/>
          <w:lang w:eastAsia="fr-FR"/>
        </w:rPr>
      </w:pPr>
      <w:r w:rsidRPr="009A557D">
        <w:rPr>
          <w:rFonts w:ascii="Arial" w:eastAsia="Calibri" w:hAnsi="Arial"/>
          <w:szCs w:val="22"/>
          <w:lang w:eastAsia="fr-FR"/>
        </w:rPr>
        <w:t xml:space="preserve">Transparence GAEC (+ 60 000 € pour deuxième associé + 40 000 € pour un troisième associé). </w:t>
      </w:r>
    </w:p>
    <w:p w14:paraId="0AE40CF7" w14:textId="77777777" w:rsidR="009A557D" w:rsidRPr="009A557D" w:rsidRDefault="009A557D" w:rsidP="009A557D">
      <w:pPr>
        <w:spacing w:before="120" w:after="120"/>
        <w:jc w:val="both"/>
        <w:rPr>
          <w:rFonts w:ascii="Arial" w:eastAsia="Calibri" w:hAnsi="Arial"/>
          <w:b/>
          <w:bCs/>
          <w:szCs w:val="22"/>
          <w:u w:val="single"/>
          <w:lang w:eastAsia="fr-FR"/>
        </w:rPr>
      </w:pPr>
    </w:p>
    <w:p w14:paraId="69D227E2"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Majoration pour les projets stratégiques : + 30 000 €</w:t>
      </w:r>
    </w:p>
    <w:p w14:paraId="3E51063B" w14:textId="77777777" w:rsidR="009A557D" w:rsidRPr="009A557D" w:rsidRDefault="009A557D" w:rsidP="009A557D">
      <w:pPr>
        <w:spacing w:before="120" w:after="120"/>
        <w:jc w:val="both"/>
        <w:rPr>
          <w:rFonts w:ascii="Arial" w:eastAsia="Calibri" w:hAnsi="Arial"/>
          <w:szCs w:val="22"/>
          <w:lang w:eastAsia="fr-FR"/>
        </w:rPr>
      </w:pPr>
    </w:p>
    <w:p w14:paraId="4568EC4F" w14:textId="77777777" w:rsidR="009A557D" w:rsidRPr="009A557D" w:rsidRDefault="009A557D" w:rsidP="009A557D">
      <w:pPr>
        <w:keepNext/>
        <w:keepLines/>
        <w:spacing w:before="40" w:after="120"/>
        <w:jc w:val="both"/>
        <w:outlineLvl w:val="1"/>
        <w:rPr>
          <w:rFonts w:ascii="Arial" w:eastAsia="Calibri" w:hAnsi="Arial"/>
          <w:b/>
          <w:color w:val="21873F"/>
          <w:sz w:val="26"/>
          <w:szCs w:val="26"/>
          <w:lang w:eastAsia="fr-FR"/>
        </w:rPr>
      </w:pPr>
      <w:r w:rsidRPr="009A557D">
        <w:rPr>
          <w:rFonts w:ascii="Arial" w:eastAsia="Calibri" w:hAnsi="Arial"/>
          <w:b/>
          <w:color w:val="21873F"/>
          <w:sz w:val="26"/>
          <w:szCs w:val="26"/>
          <w:lang w:eastAsia="fr-FR"/>
        </w:rPr>
        <w:t xml:space="preserve">Modalités de mise en œuvre </w:t>
      </w:r>
    </w:p>
    <w:p w14:paraId="653E7B99"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 xml:space="preserve">Cette intervention est mise en œuvre via des appels à projets. </w:t>
      </w:r>
    </w:p>
    <w:p w14:paraId="291881D0" w14:textId="77777777" w:rsidR="009A557D" w:rsidRPr="009A557D" w:rsidRDefault="009A557D" w:rsidP="009A557D">
      <w:pPr>
        <w:keepNext/>
        <w:keepLines/>
        <w:spacing w:before="40" w:after="120"/>
        <w:jc w:val="both"/>
        <w:outlineLvl w:val="1"/>
        <w:rPr>
          <w:rFonts w:ascii="Arial" w:eastAsia="Calibri" w:hAnsi="Arial"/>
          <w:b/>
          <w:color w:val="21873F"/>
          <w:sz w:val="26"/>
          <w:szCs w:val="26"/>
          <w:lang w:eastAsia="fr-FR"/>
        </w:rPr>
      </w:pPr>
    </w:p>
    <w:p w14:paraId="2C38CB40" w14:textId="77777777" w:rsidR="009A557D" w:rsidRPr="009A557D" w:rsidRDefault="009A557D" w:rsidP="009A557D">
      <w:pPr>
        <w:keepNext/>
        <w:keepLines/>
        <w:spacing w:before="40" w:after="120"/>
        <w:jc w:val="both"/>
        <w:outlineLvl w:val="1"/>
        <w:rPr>
          <w:rFonts w:ascii="Arial" w:eastAsia="Calibri" w:hAnsi="Arial"/>
          <w:b/>
          <w:color w:val="21873F"/>
          <w:sz w:val="26"/>
          <w:szCs w:val="26"/>
          <w:lang w:eastAsia="fr-FR"/>
        </w:rPr>
      </w:pPr>
      <w:r w:rsidRPr="009A557D">
        <w:rPr>
          <w:rFonts w:ascii="Arial" w:eastAsia="Calibri" w:hAnsi="Arial"/>
          <w:b/>
          <w:color w:val="21873F"/>
          <w:sz w:val="26"/>
          <w:szCs w:val="26"/>
          <w:lang w:eastAsia="fr-FR"/>
        </w:rPr>
        <w:t>Modalités de versement</w:t>
      </w:r>
    </w:p>
    <w:p w14:paraId="19DA230E"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 xml:space="preserve">Le versement </w:t>
      </w:r>
      <w:r w:rsidRPr="00D87CD4">
        <w:rPr>
          <w:rFonts w:ascii="Arial" w:eastAsia="Calibri" w:hAnsi="Arial"/>
          <w:szCs w:val="22"/>
          <w:highlight w:val="yellow"/>
          <w:lang w:eastAsia="fr-FR"/>
        </w:rPr>
        <w:t>d’un</w:t>
      </w:r>
      <w:r w:rsidRPr="009A557D">
        <w:rPr>
          <w:rFonts w:ascii="Arial" w:eastAsia="Calibri" w:hAnsi="Arial"/>
          <w:szCs w:val="22"/>
          <w:lang w:eastAsia="fr-FR"/>
        </w:rPr>
        <w:t xml:space="preserve"> acompte</w:t>
      </w:r>
      <w:r w:rsidRPr="00D87CD4">
        <w:rPr>
          <w:rFonts w:ascii="Arial" w:eastAsia="Calibri" w:hAnsi="Arial"/>
          <w:strike/>
          <w:szCs w:val="22"/>
          <w:highlight w:val="yellow"/>
          <w:lang w:eastAsia="fr-FR"/>
        </w:rPr>
        <w:t>s</w:t>
      </w:r>
      <w:r w:rsidRPr="009A557D">
        <w:rPr>
          <w:rFonts w:ascii="Arial" w:eastAsia="Calibri" w:hAnsi="Arial"/>
          <w:szCs w:val="22"/>
          <w:lang w:eastAsia="fr-FR"/>
        </w:rPr>
        <w:t xml:space="preserve"> est possible. Les modalités de dépôt et de versement seront précisées dans les décisions attributives d’aides. </w:t>
      </w:r>
    </w:p>
    <w:p w14:paraId="607F8A87"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 xml:space="preserve">Les avances ne sont pas autorisées sur cette intervention. </w:t>
      </w:r>
    </w:p>
    <w:p w14:paraId="17F250F6" w14:textId="77777777" w:rsidR="009A557D" w:rsidRPr="009A557D" w:rsidRDefault="009A557D" w:rsidP="009A557D">
      <w:pPr>
        <w:spacing w:before="120" w:after="120"/>
        <w:jc w:val="both"/>
        <w:rPr>
          <w:rFonts w:ascii="Arial" w:eastAsia="Calibri" w:hAnsi="Arial"/>
          <w:szCs w:val="22"/>
          <w:lang w:eastAsia="fr-FR"/>
        </w:rPr>
      </w:pPr>
    </w:p>
    <w:p w14:paraId="4618A0C5" w14:textId="77777777" w:rsidR="009A557D" w:rsidRPr="009A557D" w:rsidRDefault="009A557D" w:rsidP="009A557D">
      <w:pPr>
        <w:keepNext/>
        <w:keepLines/>
        <w:spacing w:before="40" w:after="120"/>
        <w:jc w:val="both"/>
        <w:outlineLvl w:val="1"/>
        <w:rPr>
          <w:rFonts w:ascii="Arial" w:eastAsia="Calibri" w:hAnsi="Arial"/>
          <w:b/>
          <w:color w:val="21873F"/>
          <w:sz w:val="26"/>
          <w:szCs w:val="26"/>
          <w:lang w:eastAsia="fr-FR"/>
        </w:rPr>
      </w:pPr>
      <w:r w:rsidRPr="009A557D">
        <w:rPr>
          <w:rFonts w:ascii="Arial" w:eastAsia="Calibri" w:hAnsi="Arial"/>
          <w:b/>
          <w:color w:val="21873F"/>
          <w:sz w:val="26"/>
          <w:szCs w:val="26"/>
          <w:lang w:eastAsia="fr-FR"/>
        </w:rPr>
        <w:t>Modalité de sélection des dossiers</w:t>
      </w:r>
    </w:p>
    <w:p w14:paraId="39DC7045"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Les projets sont sélectionnés régionalement à la suite d’appels à projets.</w:t>
      </w:r>
    </w:p>
    <w:p w14:paraId="58CBE493" w14:textId="77777777" w:rsidR="009A557D" w:rsidRPr="009A557D" w:rsidRDefault="009A557D" w:rsidP="009A557D">
      <w:pPr>
        <w:spacing w:before="120" w:after="120"/>
        <w:jc w:val="both"/>
        <w:rPr>
          <w:rFonts w:ascii="Arial" w:eastAsia="Calibri" w:hAnsi="Arial"/>
          <w:szCs w:val="22"/>
          <w:lang w:eastAsia="fr-FR"/>
        </w:rPr>
      </w:pPr>
      <w:r w:rsidRPr="009A557D">
        <w:rPr>
          <w:rFonts w:ascii="Arial" w:eastAsia="Calibri" w:hAnsi="Arial"/>
          <w:szCs w:val="22"/>
          <w:lang w:eastAsia="fr-FR"/>
        </w:rPr>
        <w:t>La sélection s’opère en priorisant les dossiers selon les critères et principes suivants, par volet d‘intervention :</w:t>
      </w:r>
    </w:p>
    <w:p w14:paraId="210CCF9E" w14:textId="77777777" w:rsidR="009A557D" w:rsidRPr="009A557D" w:rsidRDefault="009A557D" w:rsidP="009A557D">
      <w:pPr>
        <w:numPr>
          <w:ilvl w:val="0"/>
          <w:numId w:val="10"/>
        </w:numPr>
        <w:spacing w:before="120" w:after="120"/>
        <w:jc w:val="both"/>
        <w:rPr>
          <w:rFonts w:ascii="Arial" w:eastAsia="Calibri" w:hAnsi="Arial"/>
          <w:szCs w:val="22"/>
          <w:lang w:eastAsia="fr-FR"/>
        </w:rPr>
      </w:pPr>
      <w:r w:rsidRPr="009A557D">
        <w:rPr>
          <w:rFonts w:ascii="Arial" w:eastAsia="Calibri" w:hAnsi="Arial"/>
          <w:szCs w:val="22"/>
          <w:lang w:eastAsia="fr-FR"/>
        </w:rPr>
        <w:t>Jeunes agriculteurs et nouveaux installés ;</w:t>
      </w:r>
    </w:p>
    <w:p w14:paraId="0385AFAD" w14:textId="77777777" w:rsidR="009A557D" w:rsidRPr="009A557D" w:rsidRDefault="009A557D" w:rsidP="009A557D">
      <w:pPr>
        <w:numPr>
          <w:ilvl w:val="0"/>
          <w:numId w:val="10"/>
        </w:numPr>
        <w:spacing w:before="120" w:after="120"/>
        <w:jc w:val="both"/>
        <w:rPr>
          <w:rFonts w:ascii="Arial" w:eastAsia="Calibri" w:hAnsi="Arial"/>
          <w:szCs w:val="22"/>
          <w:lang w:eastAsia="fr-FR"/>
        </w:rPr>
      </w:pPr>
      <w:r w:rsidRPr="009A557D">
        <w:rPr>
          <w:rFonts w:ascii="Arial" w:eastAsia="Calibri" w:hAnsi="Arial"/>
          <w:szCs w:val="22"/>
          <w:lang w:eastAsia="fr-FR"/>
        </w:rPr>
        <w:t>Maîtrise du risque économique ;</w:t>
      </w:r>
    </w:p>
    <w:p w14:paraId="3AB13A11" w14:textId="77777777" w:rsidR="009A557D" w:rsidRPr="009A557D" w:rsidRDefault="009A557D" w:rsidP="009A557D">
      <w:pPr>
        <w:numPr>
          <w:ilvl w:val="0"/>
          <w:numId w:val="10"/>
        </w:numPr>
        <w:spacing w:before="120" w:after="120"/>
        <w:jc w:val="both"/>
        <w:rPr>
          <w:rFonts w:ascii="Arial" w:eastAsia="Calibri" w:hAnsi="Arial"/>
          <w:szCs w:val="22"/>
          <w:lang w:eastAsia="fr-FR"/>
        </w:rPr>
      </w:pPr>
      <w:r w:rsidRPr="009A557D">
        <w:rPr>
          <w:rFonts w:ascii="Arial" w:eastAsia="Calibri" w:hAnsi="Arial"/>
          <w:szCs w:val="22"/>
          <w:lang w:eastAsia="fr-FR"/>
        </w:rPr>
        <w:t>Commercialisation ;</w:t>
      </w:r>
    </w:p>
    <w:p w14:paraId="3C0D7D2F" w14:textId="77777777" w:rsidR="009A557D" w:rsidRPr="009A557D" w:rsidRDefault="009A557D" w:rsidP="009A557D">
      <w:pPr>
        <w:numPr>
          <w:ilvl w:val="0"/>
          <w:numId w:val="10"/>
        </w:numPr>
        <w:spacing w:before="120" w:after="120"/>
        <w:contextualSpacing/>
        <w:jc w:val="both"/>
        <w:rPr>
          <w:rFonts w:ascii="Arial" w:eastAsia="Calibri" w:hAnsi="Arial"/>
          <w:szCs w:val="22"/>
          <w:lang w:eastAsia="fr-FR"/>
        </w:rPr>
      </w:pPr>
      <w:r w:rsidRPr="009A557D">
        <w:rPr>
          <w:rFonts w:ascii="Arial" w:eastAsia="Calibri" w:hAnsi="Arial"/>
          <w:szCs w:val="22"/>
          <w:lang w:eastAsia="fr-FR"/>
        </w:rPr>
        <w:t>Zones en déficit de renouvellement ou zone de déprise agricole </w:t>
      </w:r>
    </w:p>
    <w:p w14:paraId="6C885A33" w14:textId="77777777" w:rsidR="009A557D" w:rsidRPr="009A557D" w:rsidRDefault="009A557D" w:rsidP="009A557D">
      <w:pPr>
        <w:numPr>
          <w:ilvl w:val="0"/>
          <w:numId w:val="10"/>
        </w:numPr>
        <w:spacing w:before="120" w:after="120"/>
        <w:jc w:val="both"/>
        <w:rPr>
          <w:rFonts w:ascii="Arial" w:eastAsia="Calibri" w:hAnsi="Arial"/>
          <w:szCs w:val="22"/>
          <w:lang w:eastAsia="fr-FR"/>
        </w:rPr>
      </w:pPr>
      <w:r w:rsidRPr="009A557D">
        <w:rPr>
          <w:rFonts w:ascii="Arial" w:eastAsia="Calibri" w:hAnsi="Arial"/>
          <w:szCs w:val="22"/>
          <w:lang w:eastAsia="fr-FR"/>
        </w:rPr>
        <w:t>Environnement ;</w:t>
      </w:r>
    </w:p>
    <w:p w14:paraId="45F94678" w14:textId="77777777" w:rsidR="009A557D" w:rsidRPr="009A557D" w:rsidRDefault="009A557D" w:rsidP="009A557D">
      <w:pPr>
        <w:numPr>
          <w:ilvl w:val="0"/>
          <w:numId w:val="10"/>
        </w:numPr>
        <w:spacing w:before="120" w:after="120"/>
        <w:jc w:val="both"/>
        <w:rPr>
          <w:rFonts w:ascii="Arial" w:eastAsia="Calibri" w:hAnsi="Arial"/>
          <w:szCs w:val="22"/>
          <w:lang w:eastAsia="fr-FR"/>
        </w:rPr>
      </w:pPr>
      <w:r w:rsidRPr="009A557D">
        <w:rPr>
          <w:rFonts w:ascii="Arial" w:eastAsia="Calibri" w:hAnsi="Arial"/>
          <w:szCs w:val="22"/>
          <w:lang w:eastAsia="fr-FR"/>
        </w:rPr>
        <w:t>Valeur ajoutée à l’exploitation agricole ;</w:t>
      </w:r>
    </w:p>
    <w:p w14:paraId="071151D3" w14:textId="77777777" w:rsidR="009A557D" w:rsidRPr="009A557D" w:rsidRDefault="009A557D" w:rsidP="009A557D">
      <w:pPr>
        <w:numPr>
          <w:ilvl w:val="0"/>
          <w:numId w:val="10"/>
        </w:numPr>
        <w:spacing w:before="120" w:after="120"/>
        <w:jc w:val="both"/>
        <w:rPr>
          <w:rFonts w:ascii="Arial" w:eastAsia="Calibri" w:hAnsi="Arial"/>
          <w:szCs w:val="22"/>
          <w:lang w:eastAsia="fr-FR"/>
        </w:rPr>
      </w:pPr>
      <w:r w:rsidRPr="009A557D">
        <w:rPr>
          <w:rFonts w:ascii="Arial" w:eastAsia="Calibri" w:hAnsi="Arial"/>
          <w:szCs w:val="22"/>
          <w:lang w:eastAsia="fr-FR"/>
        </w:rPr>
        <w:t>Type de porteurs et action collective ;</w:t>
      </w:r>
    </w:p>
    <w:p w14:paraId="3E7CB22A" w14:textId="77777777" w:rsidR="009A557D" w:rsidRPr="009A557D" w:rsidRDefault="009A557D" w:rsidP="009A557D">
      <w:pPr>
        <w:numPr>
          <w:ilvl w:val="0"/>
          <w:numId w:val="10"/>
        </w:numPr>
        <w:spacing w:before="120" w:after="120"/>
        <w:jc w:val="both"/>
        <w:rPr>
          <w:rFonts w:ascii="Arial" w:eastAsia="Calibri" w:hAnsi="Arial"/>
          <w:szCs w:val="22"/>
          <w:lang w:eastAsia="fr-FR"/>
        </w:rPr>
      </w:pPr>
      <w:r w:rsidRPr="009A557D">
        <w:rPr>
          <w:rFonts w:ascii="Arial" w:eastAsia="Calibri" w:hAnsi="Arial"/>
          <w:szCs w:val="22"/>
          <w:lang w:eastAsia="fr-FR"/>
        </w:rPr>
        <w:t>Bios et autres SIQO.</w:t>
      </w:r>
    </w:p>
    <w:p w14:paraId="50CBDD08" w14:textId="77777777" w:rsidR="009A557D" w:rsidRPr="009A557D" w:rsidRDefault="009A557D" w:rsidP="009A557D">
      <w:pPr>
        <w:spacing w:before="120" w:after="120"/>
        <w:jc w:val="both"/>
        <w:rPr>
          <w:rFonts w:ascii="Arial" w:eastAsia="Calibri" w:hAnsi="Arial"/>
          <w:szCs w:val="22"/>
          <w:lang w:eastAsia="fr-FR"/>
        </w:rPr>
      </w:pPr>
    </w:p>
    <w:p w14:paraId="37EB6BB3" w14:textId="77777777" w:rsidR="009A557D" w:rsidRPr="009A557D" w:rsidRDefault="009A557D" w:rsidP="009A557D">
      <w:pPr>
        <w:keepNext/>
        <w:keepLines/>
        <w:spacing w:before="40" w:after="120"/>
        <w:jc w:val="both"/>
        <w:outlineLvl w:val="1"/>
        <w:rPr>
          <w:rFonts w:ascii="Arial" w:eastAsia="Calibri" w:hAnsi="Arial"/>
          <w:b/>
          <w:color w:val="21873F"/>
          <w:sz w:val="26"/>
          <w:szCs w:val="26"/>
          <w:lang w:eastAsia="fr-FR"/>
        </w:rPr>
      </w:pPr>
      <w:r w:rsidRPr="009A557D">
        <w:rPr>
          <w:rFonts w:ascii="Arial" w:eastAsia="Calibri" w:hAnsi="Arial"/>
          <w:b/>
          <w:color w:val="21873F"/>
          <w:sz w:val="26"/>
          <w:szCs w:val="26"/>
          <w:lang w:eastAsia="fr-FR"/>
        </w:rPr>
        <w:t>Informations complémentaires de la fiche d’intervention</w:t>
      </w:r>
    </w:p>
    <w:p w14:paraId="5D8F8C2A" w14:textId="77777777" w:rsidR="009A557D" w:rsidRPr="009A557D" w:rsidRDefault="009A557D" w:rsidP="009A557D">
      <w:pPr>
        <w:keepNext/>
        <w:keepLines/>
        <w:spacing w:before="40" w:after="120"/>
        <w:jc w:val="both"/>
        <w:outlineLvl w:val="2"/>
        <w:rPr>
          <w:rFonts w:ascii="Arial" w:eastAsia="Calibri" w:hAnsi="Arial"/>
          <w:color w:val="248146"/>
          <w:sz w:val="22"/>
          <w:szCs w:val="24"/>
          <w:u w:val="single"/>
          <w:lang w:eastAsia="fr-FR"/>
        </w:rPr>
      </w:pPr>
      <w:r w:rsidRPr="009A557D">
        <w:rPr>
          <w:rFonts w:ascii="Arial" w:eastAsia="Calibri" w:hAnsi="Arial"/>
          <w:color w:val="248146"/>
          <w:sz w:val="22"/>
          <w:szCs w:val="24"/>
          <w:u w:val="single"/>
          <w:lang w:eastAsia="fr-FR"/>
        </w:rPr>
        <w:t xml:space="preserve">Fiche PSN à laquelle cette intervention est rattachée </w:t>
      </w:r>
    </w:p>
    <w:p w14:paraId="670114CD" w14:textId="77777777" w:rsidR="009A557D" w:rsidRPr="009A557D" w:rsidRDefault="009A557D" w:rsidP="009A557D">
      <w:pPr>
        <w:spacing w:before="120" w:after="120"/>
        <w:jc w:val="both"/>
        <w:rPr>
          <w:rFonts w:ascii="Arial" w:eastAsia="Calibri" w:hAnsi="Arial"/>
          <w:szCs w:val="22"/>
        </w:rPr>
      </w:pPr>
      <w:r w:rsidRPr="009A557D">
        <w:rPr>
          <w:rFonts w:ascii="Arial" w:eastAsia="Calibri" w:hAnsi="Arial"/>
          <w:szCs w:val="22"/>
        </w:rPr>
        <w:t>73.01 Investissements productifs on-farm</w:t>
      </w:r>
    </w:p>
    <w:p w14:paraId="2F87EBBE" w14:textId="77777777" w:rsidR="009A557D" w:rsidRPr="009A557D" w:rsidRDefault="009A557D" w:rsidP="009A557D">
      <w:pPr>
        <w:spacing w:before="120" w:after="120"/>
        <w:jc w:val="both"/>
        <w:rPr>
          <w:rFonts w:ascii="Arial" w:eastAsia="Calibri" w:hAnsi="Arial"/>
          <w:szCs w:val="22"/>
        </w:rPr>
      </w:pPr>
    </w:p>
    <w:p w14:paraId="0C6BA7C0" w14:textId="77777777" w:rsidR="009A557D" w:rsidRPr="009A557D" w:rsidRDefault="009A557D" w:rsidP="009A557D">
      <w:pPr>
        <w:keepNext/>
        <w:keepLines/>
        <w:spacing w:before="40" w:after="120"/>
        <w:jc w:val="both"/>
        <w:outlineLvl w:val="2"/>
        <w:rPr>
          <w:rFonts w:ascii="Arial" w:eastAsia="Calibri" w:hAnsi="Arial"/>
          <w:color w:val="248146"/>
          <w:sz w:val="22"/>
          <w:szCs w:val="24"/>
          <w:u w:val="single"/>
        </w:rPr>
      </w:pPr>
      <w:r w:rsidRPr="009A557D">
        <w:rPr>
          <w:rFonts w:ascii="Arial" w:eastAsia="Calibri" w:hAnsi="Arial"/>
          <w:color w:val="248146"/>
          <w:sz w:val="22"/>
          <w:szCs w:val="24"/>
          <w:u w:val="single"/>
        </w:rPr>
        <w:t>Comité régional de suivi ayant validé cette fiche</w:t>
      </w:r>
    </w:p>
    <w:p w14:paraId="190F2E6B" w14:textId="77777777" w:rsidR="009A557D" w:rsidRPr="009A557D" w:rsidRDefault="009A557D" w:rsidP="009A557D">
      <w:pPr>
        <w:spacing w:before="120" w:after="120"/>
        <w:jc w:val="both"/>
        <w:rPr>
          <w:rFonts w:ascii="Arial" w:eastAsia="Calibri" w:hAnsi="Arial"/>
          <w:szCs w:val="22"/>
        </w:rPr>
      </w:pPr>
      <w:r w:rsidRPr="009A557D">
        <w:rPr>
          <w:rFonts w:ascii="Arial" w:eastAsia="Calibri" w:hAnsi="Arial"/>
          <w:szCs w:val="22"/>
        </w:rPr>
        <w:t>Version 1 - Comité régional de suivi du 21 mars 2023</w:t>
      </w:r>
    </w:p>
    <w:p w14:paraId="6D9E96D4" w14:textId="03C4A58F" w:rsidR="004077DD" w:rsidRPr="00F20C59" w:rsidRDefault="009A557D" w:rsidP="00D87CD4">
      <w:pPr>
        <w:spacing w:before="120" w:after="120"/>
        <w:jc w:val="both"/>
        <w:rPr>
          <w:rFonts w:ascii="Arial" w:eastAsia="Calibri" w:hAnsi="Arial"/>
          <w:szCs w:val="22"/>
        </w:rPr>
      </w:pPr>
      <w:r w:rsidRPr="009A557D">
        <w:rPr>
          <w:rFonts w:ascii="Arial" w:eastAsia="Calibri" w:hAnsi="Arial"/>
          <w:szCs w:val="22"/>
        </w:rPr>
        <w:t>Version 2 – Consultation écrite du Comité régional de suivi du 17 avril au 6 mai 2025</w:t>
      </w:r>
      <w:bookmarkEnd w:id="2"/>
    </w:p>
    <w:sectPr w:rsidR="004077DD" w:rsidRPr="00F20C59">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73E0B8" w14:textId="77777777" w:rsidR="00D87CD4" w:rsidRDefault="00D87CD4" w:rsidP="00D87CD4">
      <w:r>
        <w:separator/>
      </w:r>
    </w:p>
  </w:endnote>
  <w:endnote w:type="continuationSeparator" w:id="0">
    <w:p w14:paraId="568E26B4" w14:textId="77777777" w:rsidR="00D87CD4" w:rsidRDefault="00D87CD4" w:rsidP="00D87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Geometr415 Lt BT">
    <w:altName w:val="Segoe UI"/>
    <w:charset w:val="00"/>
    <w:family w:val="swiss"/>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2A7538" w14:textId="77777777" w:rsidR="00D87CD4" w:rsidRDefault="00D87CD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860FFC" w14:textId="77777777" w:rsidR="00D87CD4" w:rsidRDefault="00D87CD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8FB90" w14:textId="77777777" w:rsidR="00D87CD4" w:rsidRDefault="00D87CD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5FD725" w14:textId="77777777" w:rsidR="00D87CD4" w:rsidRDefault="00D87CD4" w:rsidP="00D87CD4">
      <w:r>
        <w:separator/>
      </w:r>
    </w:p>
  </w:footnote>
  <w:footnote w:type="continuationSeparator" w:id="0">
    <w:p w14:paraId="2B693199" w14:textId="77777777" w:rsidR="00D87CD4" w:rsidRDefault="00D87CD4" w:rsidP="00D87C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6F1BC3" w14:textId="1D0749C9" w:rsidR="00D87CD4" w:rsidRDefault="00D87CD4">
    <w:pPr>
      <w:pStyle w:val="En-tte"/>
    </w:pPr>
    <w:ins w:id="5" w:author="MESLIER Mathias" w:date="2025-10-31T11:41:00Z" w16du:dateUtc="2025-10-31T10:41:00Z">
      <w:r>
        <w:rPr>
          <w:noProof/>
        </w:rPr>
        <w:pict w14:anchorId="595495E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78657" o:spid="_x0000_s2050" type="#_x0000_t136" style="position:absolute;margin-left:0;margin-top:0;width:479.65pt;height:159.85pt;rotation:315;z-index:-251655168;mso-position-horizontal:center;mso-position-horizontal-relative:margin;mso-position-vertical:center;mso-position-vertical-relative:margin" o:allowincell="f" fillcolor="silver" stroked="f">
            <v:fill opacity=".5"/>
            <v:textpath style="font-family:&quot;Times New Roman&quot;;font-size:1pt" string="PROJET"/>
          </v:shape>
        </w:pict>
      </w:r>
    </w:ins>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CB89F8" w14:textId="1F35C423" w:rsidR="00D87CD4" w:rsidRDefault="00D87CD4">
    <w:pPr>
      <w:pStyle w:val="En-tte"/>
    </w:pPr>
    <w:ins w:id="6" w:author="MESLIER Mathias" w:date="2025-10-31T11:41:00Z" w16du:dateUtc="2025-10-31T10:41:00Z">
      <w:r>
        <w:rPr>
          <w:noProof/>
        </w:rPr>
        <w:pict w14:anchorId="70EF16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78658" o:spid="_x0000_s2051" type="#_x0000_t136" style="position:absolute;margin-left:0;margin-top:0;width:479.65pt;height:159.85pt;rotation:315;z-index:-251653120;mso-position-horizontal:center;mso-position-horizontal-relative:margin;mso-position-vertical:center;mso-position-vertical-relative:margin" o:allowincell="f" fillcolor="silver" stroked="f">
            <v:fill opacity=".5"/>
            <v:textpath style="font-family:&quot;Times New Roman&quot;;font-size:1pt" string="PROJET"/>
          </v:shape>
        </w:pict>
      </w:r>
    </w:ins>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4D3E2" w14:textId="4FFA3298" w:rsidR="00D87CD4" w:rsidRDefault="00D87CD4">
    <w:pPr>
      <w:pStyle w:val="En-tte"/>
    </w:pPr>
    <w:ins w:id="7" w:author="MESLIER Mathias" w:date="2025-10-31T11:41:00Z" w16du:dateUtc="2025-10-31T10:41:00Z">
      <w:r>
        <w:rPr>
          <w:noProof/>
        </w:rPr>
        <w:pict w14:anchorId="1B6D6C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578656" o:spid="_x0000_s2049" type="#_x0000_t136" style="position:absolute;margin-left:0;margin-top:0;width:479.65pt;height:159.85pt;rotation:315;z-index:-251657216;mso-position-horizontal:center;mso-position-horizontal-relative:margin;mso-position-vertical:center;mso-position-vertical-relative:margin" o:allowincell="f" fillcolor="silver" stroked="f">
            <v:fill opacity=".5"/>
            <v:textpath style="font-family:&quot;Times New Roman&quot;;font-size:1pt" string="PROJET"/>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AC0405"/>
    <w:multiLevelType w:val="hybridMultilevel"/>
    <w:tmpl w:val="E520B32A"/>
    <w:lvl w:ilvl="0" w:tplc="AEEE6E32">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27BC7E51"/>
    <w:multiLevelType w:val="hybridMultilevel"/>
    <w:tmpl w:val="9E942D64"/>
    <w:lvl w:ilvl="0" w:tplc="08BEA4E6">
      <w:start w:val="2"/>
      <w:numFmt w:val="bullet"/>
      <w:lvlText w:val="-"/>
      <w:lvlJc w:val="left"/>
      <w:pPr>
        <w:ind w:left="360" w:hanging="360"/>
      </w:pPr>
      <w:rPr>
        <w:rFonts w:ascii="Calibri" w:eastAsia="Times New Roman"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29C778CE"/>
    <w:multiLevelType w:val="hybridMultilevel"/>
    <w:tmpl w:val="8402C73A"/>
    <w:lvl w:ilvl="0" w:tplc="08BEA4E6">
      <w:start w:val="2"/>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2C6A0AC3"/>
    <w:multiLevelType w:val="hybridMultilevel"/>
    <w:tmpl w:val="3A24089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6050AC7"/>
    <w:multiLevelType w:val="hybridMultilevel"/>
    <w:tmpl w:val="2D4E7FE2"/>
    <w:lvl w:ilvl="0" w:tplc="7B9ECA36">
      <w:start w:val="1"/>
      <w:numFmt w:val="decimal"/>
      <w:lvlText w:val="%1."/>
      <w:lvlJc w:val="left"/>
      <w:pPr>
        <w:ind w:left="720" w:hanging="360"/>
      </w:pPr>
      <w:rPr>
        <w:rFonts w:hint="default"/>
        <w:b/>
        <w:u w:val="singl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3C8F07C2"/>
    <w:multiLevelType w:val="hybridMultilevel"/>
    <w:tmpl w:val="84227084"/>
    <w:lvl w:ilvl="0" w:tplc="FFFFFFFF">
      <w:start w:val="1"/>
      <w:numFmt w:val="bullet"/>
      <w:lvlText w:val="-"/>
      <w:lvlJc w:val="left"/>
      <w:pPr>
        <w:ind w:left="360" w:hanging="360"/>
      </w:pPr>
      <w:rPr>
        <w:rFonts w:ascii="Calibri" w:hAnsi="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4A1D79A3"/>
    <w:multiLevelType w:val="hybridMultilevel"/>
    <w:tmpl w:val="8E909F78"/>
    <w:lvl w:ilvl="0" w:tplc="040C001B">
      <w:start w:val="1"/>
      <w:numFmt w:val="lowerRoman"/>
      <w:lvlText w:val="%1."/>
      <w:lvlJc w:val="righ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7" w15:restartNumberingAfterBreak="0">
    <w:nsid w:val="5E80244F"/>
    <w:multiLevelType w:val="hybridMultilevel"/>
    <w:tmpl w:val="0D9C783A"/>
    <w:lvl w:ilvl="0" w:tplc="CBB2100E">
      <w:start w:val="2"/>
      <w:numFmt w:val="bullet"/>
      <w:lvlText w:val="-"/>
      <w:lvlJc w:val="left"/>
      <w:pPr>
        <w:ind w:left="720" w:hanging="360"/>
      </w:pPr>
      <w:rPr>
        <w:rFonts w:ascii="Calibri" w:eastAsia="Times New Roman" w:hAnsi="Calibri" w:cs="Calibri" w:hint="default"/>
        <w:color w:val="auto"/>
      </w:rPr>
    </w:lvl>
    <w:lvl w:ilvl="1" w:tplc="04A8F602">
      <w:numFmt w:val="bullet"/>
      <w:lvlText w:val=""/>
      <w:lvlJc w:val="left"/>
      <w:pPr>
        <w:ind w:left="1440" w:hanging="360"/>
      </w:pPr>
      <w:rPr>
        <w:rFonts w:ascii="Symbol" w:eastAsia="Times New Roman" w:hAnsi="Symbol" w:cs="Calibri"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6C73B83"/>
    <w:multiLevelType w:val="hybridMultilevel"/>
    <w:tmpl w:val="D8B89094"/>
    <w:lvl w:ilvl="0" w:tplc="040C000F">
      <w:start w:val="1"/>
      <w:numFmt w:val="decimal"/>
      <w:lvlText w:val="%1."/>
      <w:lvlJc w:val="left"/>
      <w:pPr>
        <w:ind w:left="720" w:hanging="360"/>
      </w:pPr>
    </w:lvl>
    <w:lvl w:ilvl="1" w:tplc="FFFFFFFF">
      <w:start w:val="1"/>
      <w:numFmt w:val="lowerRoman"/>
      <w:lvlText w:val="%2."/>
      <w:lvlJc w:val="right"/>
      <w:pPr>
        <w:ind w:left="1440" w:hanging="360"/>
      </w:pPr>
    </w:lvl>
    <w:lvl w:ilvl="2" w:tplc="FFFFFFFF">
      <w:start w:val="1"/>
      <w:numFmt w:val="decimal"/>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6B7E17B0"/>
    <w:multiLevelType w:val="hybridMultilevel"/>
    <w:tmpl w:val="E2E8610A"/>
    <w:lvl w:ilvl="0" w:tplc="08BEA4E6">
      <w:start w:val="2"/>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77FC3E3C"/>
    <w:multiLevelType w:val="hybridMultilevel"/>
    <w:tmpl w:val="7908C2B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7DD22316"/>
    <w:multiLevelType w:val="hybridMultilevel"/>
    <w:tmpl w:val="51580212"/>
    <w:lvl w:ilvl="0" w:tplc="08BEA4E6">
      <w:start w:val="2"/>
      <w:numFmt w:val="bullet"/>
      <w:lvlText w:val="-"/>
      <w:lvlJc w:val="left"/>
      <w:pPr>
        <w:ind w:left="360" w:hanging="360"/>
      </w:pPr>
      <w:rPr>
        <w:rFonts w:ascii="Calibri" w:eastAsia="Times New Roman"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150364809">
    <w:abstractNumId w:val="0"/>
  </w:num>
  <w:num w:numId="2" w16cid:durableId="1336959094">
    <w:abstractNumId w:val="8"/>
  </w:num>
  <w:num w:numId="3" w16cid:durableId="1247618012">
    <w:abstractNumId w:val="7"/>
  </w:num>
  <w:num w:numId="4" w16cid:durableId="1584993704">
    <w:abstractNumId w:val="4"/>
  </w:num>
  <w:num w:numId="5" w16cid:durableId="1792430657">
    <w:abstractNumId w:val="11"/>
  </w:num>
  <w:num w:numId="6" w16cid:durableId="995307673">
    <w:abstractNumId w:val="2"/>
  </w:num>
  <w:num w:numId="7" w16cid:durableId="492338755">
    <w:abstractNumId w:val="9"/>
  </w:num>
  <w:num w:numId="8" w16cid:durableId="986785305">
    <w:abstractNumId w:val="1"/>
  </w:num>
  <w:num w:numId="9" w16cid:durableId="1522016237">
    <w:abstractNumId w:val="3"/>
  </w:num>
  <w:num w:numId="10" w16cid:durableId="1109663064">
    <w:abstractNumId w:val="5"/>
  </w:num>
  <w:num w:numId="11" w16cid:durableId="858469336">
    <w:abstractNumId w:val="10"/>
  </w:num>
  <w:num w:numId="12" w16cid:durableId="1108743264">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ESLIER Mathias">
    <w15:presenceInfo w15:providerId="AD" w15:userId="S::mathias.meslier@bourgognefranchecomte.fr::72649abb-8211-4e87-a9ba-b188147886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57D"/>
    <w:rsid w:val="000116ED"/>
    <w:rsid w:val="0001287D"/>
    <w:rsid w:val="000338D2"/>
    <w:rsid w:val="000F4108"/>
    <w:rsid w:val="00185530"/>
    <w:rsid w:val="001927CA"/>
    <w:rsid w:val="00276260"/>
    <w:rsid w:val="00293248"/>
    <w:rsid w:val="004077DD"/>
    <w:rsid w:val="004D384A"/>
    <w:rsid w:val="005E6EAB"/>
    <w:rsid w:val="00646DCF"/>
    <w:rsid w:val="00646F40"/>
    <w:rsid w:val="006803AA"/>
    <w:rsid w:val="00687C77"/>
    <w:rsid w:val="00826059"/>
    <w:rsid w:val="00831495"/>
    <w:rsid w:val="009A557D"/>
    <w:rsid w:val="00A5574C"/>
    <w:rsid w:val="00AB1D82"/>
    <w:rsid w:val="00C747B6"/>
    <w:rsid w:val="00D87CD4"/>
    <w:rsid w:val="00EB21A6"/>
    <w:rsid w:val="00EC413E"/>
    <w:rsid w:val="00EF544F"/>
    <w:rsid w:val="00F20C59"/>
    <w:rsid w:val="00FF587D"/>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E38D73"/>
  <w15:chartTrackingRefBased/>
  <w15:docId w15:val="{126DF1E5-793A-4FDF-B6AE-ACE4C9DE2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locked="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locked="1" w:uiPriority="29" w:qFormat="1"/>
    <w:lsdException w:name="Intense Quote" w:locked="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locked="1" w:uiPriority="19" w:qFormat="1"/>
    <w:lsdException w:name="Intense Emphasis" w:locked="1" w:uiPriority="21" w:qFormat="1"/>
    <w:lsdException w:name="Subtle Reference" w:locked="1" w:uiPriority="31" w:qFormat="1"/>
    <w:lsdException w:name="Intense Reference" w:locked="1" w:uiPriority="32" w:qFormat="1"/>
    <w:lsdException w:name="Book Title" w:locked="1" w:uiPriority="33" w:qFormat="1"/>
    <w:lsdException w:name="Bibliography"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link w:val="Titre1Car"/>
    <w:uiPriority w:val="9"/>
    <w:rsid w:val="009A557D"/>
    <w:pPr>
      <w:keepNext/>
      <w:keepLines/>
      <w:spacing w:before="360" w:after="80"/>
      <w:outlineLvl w:val="0"/>
    </w:pPr>
    <w:rPr>
      <w:rFonts w:asciiTheme="majorHAnsi" w:eastAsiaTheme="majorEastAsia" w:hAnsiTheme="majorHAnsi" w:cstheme="majorBidi"/>
      <w:color w:val="365F91" w:themeColor="accent1" w:themeShade="BF"/>
      <w:sz w:val="40"/>
      <w:szCs w:val="40"/>
    </w:rPr>
  </w:style>
  <w:style w:type="paragraph" w:styleId="Titre2">
    <w:name w:val="heading 2"/>
    <w:basedOn w:val="Normal"/>
    <w:next w:val="Normal"/>
    <w:link w:val="Titre2Car"/>
    <w:uiPriority w:val="9"/>
    <w:semiHidden/>
    <w:unhideWhenUsed/>
    <w:rsid w:val="009A557D"/>
    <w:pPr>
      <w:keepNext/>
      <w:keepLines/>
      <w:spacing w:before="160" w:after="80"/>
      <w:outlineLvl w:val="1"/>
    </w:pPr>
    <w:rPr>
      <w:rFonts w:asciiTheme="majorHAnsi" w:eastAsiaTheme="majorEastAsia" w:hAnsiTheme="majorHAnsi" w:cstheme="majorBidi"/>
      <w:color w:val="365F91" w:themeColor="accent1" w:themeShade="BF"/>
      <w:sz w:val="32"/>
      <w:szCs w:val="32"/>
    </w:rPr>
  </w:style>
  <w:style w:type="paragraph" w:styleId="Titre3">
    <w:name w:val="heading 3"/>
    <w:basedOn w:val="Normal"/>
    <w:next w:val="Normal"/>
    <w:link w:val="Titre3Car"/>
    <w:uiPriority w:val="9"/>
    <w:semiHidden/>
    <w:unhideWhenUsed/>
    <w:rsid w:val="009A557D"/>
    <w:pPr>
      <w:keepNext/>
      <w:keepLines/>
      <w:spacing w:before="160" w:after="80"/>
      <w:outlineLvl w:val="2"/>
    </w:pPr>
    <w:rPr>
      <w:rFonts w:asciiTheme="minorHAnsi" w:eastAsiaTheme="majorEastAsia" w:hAnsiTheme="minorHAnsi" w:cstheme="majorBidi"/>
      <w:color w:val="365F91" w:themeColor="accent1" w:themeShade="BF"/>
      <w:sz w:val="28"/>
      <w:szCs w:val="28"/>
    </w:rPr>
  </w:style>
  <w:style w:type="paragraph" w:styleId="Titre4">
    <w:name w:val="heading 4"/>
    <w:basedOn w:val="Normal"/>
    <w:next w:val="Normal"/>
    <w:link w:val="Titre4Car"/>
    <w:semiHidden/>
    <w:unhideWhenUsed/>
    <w:qFormat/>
    <w:locked/>
    <w:rsid w:val="009A557D"/>
    <w:pPr>
      <w:keepNext/>
      <w:keepLines/>
      <w:spacing w:before="80" w:after="40"/>
      <w:outlineLvl w:val="3"/>
    </w:pPr>
    <w:rPr>
      <w:rFonts w:asciiTheme="minorHAnsi" w:eastAsiaTheme="majorEastAsia" w:hAnsiTheme="minorHAnsi" w:cstheme="majorBidi"/>
      <w:i/>
      <w:iCs/>
      <w:color w:val="365F91" w:themeColor="accent1" w:themeShade="BF"/>
    </w:rPr>
  </w:style>
  <w:style w:type="paragraph" w:styleId="Titre5">
    <w:name w:val="heading 5"/>
    <w:basedOn w:val="Normal"/>
    <w:next w:val="Normal"/>
    <w:link w:val="Titre5Car"/>
    <w:semiHidden/>
    <w:unhideWhenUsed/>
    <w:qFormat/>
    <w:locked/>
    <w:rsid w:val="009A557D"/>
    <w:pPr>
      <w:keepNext/>
      <w:keepLines/>
      <w:spacing w:before="80" w:after="40"/>
      <w:outlineLvl w:val="4"/>
    </w:pPr>
    <w:rPr>
      <w:rFonts w:asciiTheme="minorHAnsi" w:eastAsiaTheme="majorEastAsia" w:hAnsiTheme="minorHAnsi" w:cstheme="majorBidi"/>
      <w:color w:val="365F91" w:themeColor="accent1" w:themeShade="BF"/>
    </w:rPr>
  </w:style>
  <w:style w:type="paragraph" w:styleId="Titre6">
    <w:name w:val="heading 6"/>
    <w:basedOn w:val="Normal"/>
    <w:next w:val="Normal"/>
    <w:link w:val="Titre6Car"/>
    <w:semiHidden/>
    <w:unhideWhenUsed/>
    <w:qFormat/>
    <w:locked/>
    <w:rsid w:val="009A557D"/>
    <w:pPr>
      <w:keepNext/>
      <w:keepLines/>
      <w:spacing w:before="4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semiHidden/>
    <w:unhideWhenUsed/>
    <w:qFormat/>
    <w:locked/>
    <w:rsid w:val="009A557D"/>
    <w:pPr>
      <w:keepNext/>
      <w:keepLines/>
      <w:spacing w:before="4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semiHidden/>
    <w:unhideWhenUsed/>
    <w:qFormat/>
    <w:locked/>
    <w:rsid w:val="009A557D"/>
    <w:pPr>
      <w:keepNext/>
      <w:keepLines/>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semiHidden/>
    <w:unhideWhenUsed/>
    <w:qFormat/>
    <w:locked/>
    <w:rsid w:val="009A557D"/>
    <w:pPr>
      <w:keepNext/>
      <w:keepLines/>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02-DIRECTION-SERVICE">
    <w:name w:val="A 02 - DIRECTION - SERVICE"/>
    <w:qFormat/>
    <w:rsid w:val="00293248"/>
    <w:pPr>
      <w:framePr w:hSpace="141" w:wrap="around" w:vAnchor="page" w:hAnchor="margin" w:x="-72" w:y="1239"/>
      <w:spacing w:line="280" w:lineRule="exact"/>
    </w:pPr>
    <w:rPr>
      <w:rFonts w:ascii="Geometr415 Lt BT" w:hAnsi="Geometr415 Lt BT"/>
      <w:color w:val="000000"/>
      <w:sz w:val="22"/>
    </w:rPr>
  </w:style>
  <w:style w:type="character" w:styleId="Accentuation">
    <w:name w:val="Emphasis"/>
    <w:basedOn w:val="Policepardfaut"/>
    <w:qFormat/>
    <w:rsid w:val="00293248"/>
    <w:rPr>
      <w:i/>
      <w:iCs/>
    </w:rPr>
  </w:style>
  <w:style w:type="paragraph" w:styleId="Paragraphedeliste">
    <w:name w:val="List Paragraph"/>
    <w:basedOn w:val="Normal"/>
    <w:uiPriority w:val="34"/>
    <w:qFormat/>
    <w:rsid w:val="00293248"/>
    <w:pPr>
      <w:spacing w:after="200" w:line="276" w:lineRule="auto"/>
      <w:ind w:left="720"/>
      <w:contextualSpacing/>
    </w:pPr>
    <w:rPr>
      <w:rFonts w:asciiTheme="minorHAnsi" w:eastAsiaTheme="minorHAnsi" w:hAnsiTheme="minorHAnsi" w:cstheme="minorBidi"/>
      <w:sz w:val="22"/>
      <w:szCs w:val="22"/>
    </w:rPr>
  </w:style>
  <w:style w:type="character" w:customStyle="1" w:styleId="Titre1Car">
    <w:name w:val="Titre 1 Car"/>
    <w:basedOn w:val="Policepardfaut"/>
    <w:link w:val="Titre1"/>
    <w:uiPriority w:val="9"/>
    <w:rsid w:val="009A557D"/>
    <w:rPr>
      <w:rFonts w:asciiTheme="majorHAnsi" w:eastAsiaTheme="majorEastAsia" w:hAnsiTheme="majorHAnsi" w:cstheme="majorBidi"/>
      <w:color w:val="365F91" w:themeColor="accent1" w:themeShade="BF"/>
      <w:sz w:val="40"/>
      <w:szCs w:val="40"/>
    </w:rPr>
  </w:style>
  <w:style w:type="character" w:customStyle="1" w:styleId="Titre2Car">
    <w:name w:val="Titre 2 Car"/>
    <w:basedOn w:val="Policepardfaut"/>
    <w:link w:val="Titre2"/>
    <w:uiPriority w:val="9"/>
    <w:semiHidden/>
    <w:rsid w:val="009A557D"/>
    <w:rPr>
      <w:rFonts w:asciiTheme="majorHAnsi" w:eastAsiaTheme="majorEastAsia" w:hAnsiTheme="majorHAnsi" w:cstheme="majorBidi"/>
      <w:color w:val="365F91" w:themeColor="accent1" w:themeShade="BF"/>
      <w:sz w:val="32"/>
      <w:szCs w:val="32"/>
    </w:rPr>
  </w:style>
  <w:style w:type="character" w:customStyle="1" w:styleId="Titre3Car">
    <w:name w:val="Titre 3 Car"/>
    <w:basedOn w:val="Policepardfaut"/>
    <w:link w:val="Titre3"/>
    <w:uiPriority w:val="9"/>
    <w:semiHidden/>
    <w:rsid w:val="009A557D"/>
    <w:rPr>
      <w:rFonts w:asciiTheme="minorHAnsi" w:eastAsiaTheme="majorEastAsia" w:hAnsiTheme="minorHAnsi" w:cstheme="majorBidi"/>
      <w:color w:val="365F91" w:themeColor="accent1" w:themeShade="BF"/>
      <w:sz w:val="28"/>
      <w:szCs w:val="28"/>
    </w:rPr>
  </w:style>
  <w:style w:type="character" w:customStyle="1" w:styleId="Titre4Car">
    <w:name w:val="Titre 4 Car"/>
    <w:basedOn w:val="Policepardfaut"/>
    <w:link w:val="Titre4"/>
    <w:semiHidden/>
    <w:rsid w:val="009A557D"/>
    <w:rPr>
      <w:rFonts w:asciiTheme="minorHAnsi" w:eastAsiaTheme="majorEastAsia" w:hAnsiTheme="minorHAnsi" w:cstheme="majorBidi"/>
      <w:i/>
      <w:iCs/>
      <w:color w:val="365F91" w:themeColor="accent1" w:themeShade="BF"/>
    </w:rPr>
  </w:style>
  <w:style w:type="character" w:customStyle="1" w:styleId="Titre5Car">
    <w:name w:val="Titre 5 Car"/>
    <w:basedOn w:val="Policepardfaut"/>
    <w:link w:val="Titre5"/>
    <w:semiHidden/>
    <w:rsid w:val="009A557D"/>
    <w:rPr>
      <w:rFonts w:asciiTheme="minorHAnsi" w:eastAsiaTheme="majorEastAsia" w:hAnsiTheme="minorHAnsi" w:cstheme="majorBidi"/>
      <w:color w:val="365F91" w:themeColor="accent1" w:themeShade="BF"/>
    </w:rPr>
  </w:style>
  <w:style w:type="character" w:customStyle="1" w:styleId="Titre6Car">
    <w:name w:val="Titre 6 Car"/>
    <w:basedOn w:val="Policepardfaut"/>
    <w:link w:val="Titre6"/>
    <w:semiHidden/>
    <w:rsid w:val="009A557D"/>
    <w:rPr>
      <w:rFonts w:asciiTheme="minorHAnsi" w:eastAsiaTheme="majorEastAsia" w:hAnsiTheme="minorHAnsi" w:cstheme="majorBidi"/>
      <w:i/>
      <w:iCs/>
      <w:color w:val="595959" w:themeColor="text1" w:themeTint="A6"/>
    </w:rPr>
  </w:style>
  <w:style w:type="character" w:customStyle="1" w:styleId="Titre7Car">
    <w:name w:val="Titre 7 Car"/>
    <w:basedOn w:val="Policepardfaut"/>
    <w:link w:val="Titre7"/>
    <w:semiHidden/>
    <w:rsid w:val="009A557D"/>
    <w:rPr>
      <w:rFonts w:asciiTheme="minorHAnsi" w:eastAsiaTheme="majorEastAsia" w:hAnsiTheme="minorHAnsi" w:cstheme="majorBidi"/>
      <w:color w:val="595959" w:themeColor="text1" w:themeTint="A6"/>
    </w:rPr>
  </w:style>
  <w:style w:type="character" w:customStyle="1" w:styleId="Titre8Car">
    <w:name w:val="Titre 8 Car"/>
    <w:basedOn w:val="Policepardfaut"/>
    <w:link w:val="Titre8"/>
    <w:semiHidden/>
    <w:rsid w:val="009A557D"/>
    <w:rPr>
      <w:rFonts w:asciiTheme="minorHAnsi" w:eastAsiaTheme="majorEastAsia" w:hAnsiTheme="minorHAnsi" w:cstheme="majorBidi"/>
      <w:i/>
      <w:iCs/>
      <w:color w:val="272727" w:themeColor="text1" w:themeTint="D8"/>
    </w:rPr>
  </w:style>
  <w:style w:type="character" w:customStyle="1" w:styleId="Titre9Car">
    <w:name w:val="Titre 9 Car"/>
    <w:basedOn w:val="Policepardfaut"/>
    <w:link w:val="Titre9"/>
    <w:semiHidden/>
    <w:rsid w:val="009A557D"/>
    <w:rPr>
      <w:rFonts w:asciiTheme="minorHAnsi" w:eastAsiaTheme="majorEastAsia" w:hAnsiTheme="minorHAnsi" w:cstheme="majorBidi"/>
      <w:color w:val="272727" w:themeColor="text1" w:themeTint="D8"/>
    </w:rPr>
  </w:style>
  <w:style w:type="paragraph" w:styleId="Titre">
    <w:name w:val="Title"/>
    <w:basedOn w:val="Normal"/>
    <w:next w:val="Normal"/>
    <w:link w:val="TitreCar"/>
    <w:qFormat/>
    <w:locked/>
    <w:rsid w:val="009A557D"/>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rsid w:val="009A557D"/>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qFormat/>
    <w:locked/>
    <w:rsid w:val="009A557D"/>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rsid w:val="009A557D"/>
    <w:rPr>
      <w:rFonts w:asciiTheme="minorHAnsi" w:eastAsiaTheme="majorEastAsia" w:hAnsiTheme="minorHAnsi" w:cstheme="majorBidi"/>
      <w:color w:val="595959" w:themeColor="text1" w:themeTint="A6"/>
      <w:spacing w:val="15"/>
      <w:sz w:val="28"/>
      <w:szCs w:val="28"/>
    </w:rPr>
  </w:style>
  <w:style w:type="paragraph" w:styleId="Citation">
    <w:name w:val="Quote"/>
    <w:basedOn w:val="Normal"/>
    <w:next w:val="Normal"/>
    <w:link w:val="CitationCar"/>
    <w:uiPriority w:val="29"/>
    <w:qFormat/>
    <w:locked/>
    <w:rsid w:val="009A557D"/>
    <w:pPr>
      <w:spacing w:before="160" w:after="160"/>
      <w:jc w:val="center"/>
    </w:pPr>
    <w:rPr>
      <w:i/>
      <w:iCs/>
      <w:color w:val="404040" w:themeColor="text1" w:themeTint="BF"/>
    </w:rPr>
  </w:style>
  <w:style w:type="character" w:customStyle="1" w:styleId="CitationCar">
    <w:name w:val="Citation Car"/>
    <w:basedOn w:val="Policepardfaut"/>
    <w:link w:val="Citation"/>
    <w:uiPriority w:val="29"/>
    <w:rsid w:val="009A557D"/>
    <w:rPr>
      <w:i/>
      <w:iCs/>
      <w:color w:val="404040" w:themeColor="text1" w:themeTint="BF"/>
    </w:rPr>
  </w:style>
  <w:style w:type="character" w:styleId="Accentuationintense">
    <w:name w:val="Intense Emphasis"/>
    <w:basedOn w:val="Policepardfaut"/>
    <w:uiPriority w:val="21"/>
    <w:qFormat/>
    <w:locked/>
    <w:rsid w:val="009A557D"/>
    <w:rPr>
      <w:i/>
      <w:iCs/>
      <w:color w:val="365F91" w:themeColor="accent1" w:themeShade="BF"/>
    </w:rPr>
  </w:style>
  <w:style w:type="paragraph" w:styleId="Citationintense">
    <w:name w:val="Intense Quote"/>
    <w:basedOn w:val="Normal"/>
    <w:next w:val="Normal"/>
    <w:link w:val="CitationintenseCar"/>
    <w:uiPriority w:val="30"/>
    <w:qFormat/>
    <w:locked/>
    <w:rsid w:val="009A557D"/>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sid w:val="009A557D"/>
    <w:rPr>
      <w:i/>
      <w:iCs/>
      <w:color w:val="365F91" w:themeColor="accent1" w:themeShade="BF"/>
    </w:rPr>
  </w:style>
  <w:style w:type="character" w:styleId="Rfrenceintense">
    <w:name w:val="Intense Reference"/>
    <w:basedOn w:val="Policepardfaut"/>
    <w:uiPriority w:val="32"/>
    <w:qFormat/>
    <w:locked/>
    <w:rsid w:val="009A557D"/>
    <w:rPr>
      <w:b/>
      <w:bCs/>
      <w:smallCaps/>
      <w:color w:val="365F91" w:themeColor="accent1" w:themeShade="BF"/>
      <w:spacing w:val="5"/>
    </w:rPr>
  </w:style>
  <w:style w:type="paragraph" w:styleId="Commentaire">
    <w:name w:val="annotation text"/>
    <w:basedOn w:val="Normal"/>
    <w:link w:val="CommentaireCar"/>
    <w:uiPriority w:val="99"/>
    <w:unhideWhenUsed/>
  </w:style>
  <w:style w:type="character" w:customStyle="1" w:styleId="CommentaireCar">
    <w:name w:val="Commentaire Car"/>
    <w:basedOn w:val="Policepardfaut"/>
    <w:link w:val="Commentaire"/>
    <w:uiPriority w:val="99"/>
  </w:style>
  <w:style w:type="character" w:styleId="Marquedecommentaire">
    <w:name w:val="annotation reference"/>
    <w:basedOn w:val="Policepardfaut"/>
    <w:uiPriority w:val="99"/>
    <w:semiHidden/>
    <w:unhideWhenUsed/>
    <w:rPr>
      <w:sz w:val="16"/>
      <w:szCs w:val="16"/>
    </w:rPr>
  </w:style>
  <w:style w:type="paragraph" w:styleId="Objetducommentaire">
    <w:name w:val="annotation subject"/>
    <w:basedOn w:val="Commentaire"/>
    <w:next w:val="Commentaire"/>
    <w:link w:val="ObjetducommentaireCar"/>
    <w:uiPriority w:val="99"/>
    <w:semiHidden/>
    <w:unhideWhenUsed/>
    <w:rsid w:val="00AB1D82"/>
    <w:rPr>
      <w:b/>
      <w:bCs/>
    </w:rPr>
  </w:style>
  <w:style w:type="character" w:customStyle="1" w:styleId="ObjetducommentaireCar">
    <w:name w:val="Objet du commentaire Car"/>
    <w:basedOn w:val="CommentaireCar"/>
    <w:link w:val="Objetducommentaire"/>
    <w:uiPriority w:val="99"/>
    <w:semiHidden/>
    <w:rsid w:val="00AB1D82"/>
    <w:rPr>
      <w:b/>
      <w:bCs/>
    </w:rPr>
  </w:style>
  <w:style w:type="paragraph" w:styleId="Rvision">
    <w:name w:val="Revision"/>
    <w:hidden/>
    <w:uiPriority w:val="99"/>
    <w:semiHidden/>
    <w:rsid w:val="00AB1D82"/>
  </w:style>
  <w:style w:type="paragraph" w:styleId="En-tte">
    <w:name w:val="header"/>
    <w:basedOn w:val="Normal"/>
    <w:link w:val="En-tteCar"/>
    <w:uiPriority w:val="99"/>
    <w:unhideWhenUsed/>
    <w:rsid w:val="00D87CD4"/>
    <w:pPr>
      <w:tabs>
        <w:tab w:val="center" w:pos="4536"/>
        <w:tab w:val="right" w:pos="9072"/>
      </w:tabs>
    </w:pPr>
  </w:style>
  <w:style w:type="character" w:customStyle="1" w:styleId="En-tteCar">
    <w:name w:val="En-tête Car"/>
    <w:basedOn w:val="Policepardfaut"/>
    <w:link w:val="En-tte"/>
    <w:uiPriority w:val="99"/>
    <w:rsid w:val="00D87CD4"/>
  </w:style>
  <w:style w:type="paragraph" w:styleId="Pieddepage">
    <w:name w:val="footer"/>
    <w:basedOn w:val="Normal"/>
    <w:link w:val="PieddepageCar"/>
    <w:uiPriority w:val="99"/>
    <w:unhideWhenUsed/>
    <w:rsid w:val="00D87CD4"/>
    <w:pPr>
      <w:tabs>
        <w:tab w:val="center" w:pos="4536"/>
        <w:tab w:val="right" w:pos="9072"/>
      </w:tabs>
    </w:pPr>
  </w:style>
  <w:style w:type="character" w:customStyle="1" w:styleId="PieddepageCar">
    <w:name w:val="Pied de page Car"/>
    <w:basedOn w:val="Policepardfaut"/>
    <w:link w:val="Pieddepage"/>
    <w:uiPriority w:val="99"/>
    <w:rsid w:val="00D87C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311542-1055-4810-A977-184EA16F4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6</Pages>
  <Words>2513</Words>
  <Characters>13826</Characters>
  <Application>Microsoft Office Word</Application>
  <DocSecurity>0</DocSecurity>
  <Lines>115</Lines>
  <Paragraphs>32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SOUILLARD Maxime</dc:creator>
  <cp:keywords/>
  <dc:description/>
  <cp:lastModifiedBy>MESLIER Mathias</cp:lastModifiedBy>
  <cp:revision>4</cp:revision>
  <dcterms:created xsi:type="dcterms:W3CDTF">2025-10-31T10:07:00Z</dcterms:created>
  <dcterms:modified xsi:type="dcterms:W3CDTF">2025-10-31T10:53:00Z</dcterms:modified>
</cp:coreProperties>
</file>